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1C" w:rsidRPr="00A850EA" w:rsidRDefault="00DE681C" w:rsidP="00DE681C">
      <w:pPr>
        <w:jc w:val="center"/>
        <w:rPr>
          <w:b/>
          <w:lang w:val="uk-UA"/>
        </w:rPr>
      </w:pPr>
      <w:r w:rsidRPr="00A850EA">
        <w:rPr>
          <w:b/>
          <w:lang w:val="uk-UA"/>
        </w:rPr>
        <w:t>Миколаївська область</w:t>
      </w:r>
    </w:p>
    <w:p w:rsidR="00ED18B3" w:rsidRPr="00A850EA" w:rsidRDefault="00ED18B3" w:rsidP="00ED18B3">
      <w:pPr>
        <w:jc w:val="center"/>
        <w:rPr>
          <w:b/>
          <w:lang w:val="uk-UA"/>
        </w:rPr>
      </w:pPr>
      <w:r w:rsidRPr="00A850EA">
        <w:rPr>
          <w:b/>
          <w:lang w:val="uk-UA"/>
        </w:rPr>
        <w:t>Южноукраїнська міська рада</w:t>
      </w:r>
    </w:p>
    <w:p w:rsidR="00ED18B3" w:rsidRPr="00A850EA" w:rsidRDefault="00ED18B3" w:rsidP="00ED18B3">
      <w:pPr>
        <w:jc w:val="center"/>
        <w:rPr>
          <w:b/>
          <w:lang w:val="uk-UA"/>
        </w:rPr>
      </w:pPr>
      <w:r w:rsidRPr="00A850EA">
        <w:rPr>
          <w:b/>
          <w:lang w:val="uk-UA"/>
        </w:rPr>
        <w:t xml:space="preserve">Управління освіти </w:t>
      </w:r>
    </w:p>
    <w:p w:rsidR="00316849" w:rsidRPr="00A850EA" w:rsidRDefault="00316849" w:rsidP="00316849">
      <w:pPr>
        <w:jc w:val="center"/>
        <w:rPr>
          <w:b/>
          <w:lang w:val="en-US"/>
        </w:rPr>
      </w:pPr>
      <w:r w:rsidRPr="00A850EA">
        <w:rPr>
          <w:b/>
          <w:lang w:val="uk-UA"/>
        </w:rPr>
        <w:t xml:space="preserve">м. Южноукраїнськ </w:t>
      </w:r>
    </w:p>
    <w:p w:rsidR="00316849" w:rsidRPr="00A850EA" w:rsidRDefault="00316849" w:rsidP="00316849">
      <w:pPr>
        <w:jc w:val="center"/>
        <w:rPr>
          <w:b/>
          <w:lang w:val="uk-UA"/>
        </w:rPr>
      </w:pPr>
      <w:r w:rsidRPr="00A850EA">
        <w:rPr>
          <w:b/>
          <w:lang w:val="uk-UA"/>
        </w:rPr>
        <w:t>2015 рік</w:t>
      </w:r>
    </w:p>
    <w:p w:rsidR="00ED18B3" w:rsidRPr="00A850EA" w:rsidRDefault="00ED18B3" w:rsidP="00ED18B3">
      <w:pPr>
        <w:jc w:val="center"/>
        <w:rPr>
          <w:lang w:val="uk-UA"/>
        </w:rPr>
      </w:pPr>
    </w:p>
    <w:p w:rsidR="00ED18B3" w:rsidRPr="00A850EA" w:rsidRDefault="00ED18B3" w:rsidP="00ED18B3">
      <w:pPr>
        <w:ind w:left="320"/>
        <w:jc w:val="center"/>
        <w:rPr>
          <w:lang w:val="uk-UA"/>
        </w:rPr>
      </w:pPr>
      <w:r w:rsidRPr="00A850EA">
        <w:rPr>
          <w:lang w:val="uk-UA"/>
        </w:rPr>
        <w:t xml:space="preserve">          </w:t>
      </w:r>
    </w:p>
    <w:tbl>
      <w:tblPr>
        <w:tblW w:w="7181" w:type="dxa"/>
        <w:tblCellSpacing w:w="20" w:type="dxa"/>
        <w:tblInd w:w="3043" w:type="dxa"/>
        <w:tblLook w:val="01E0" w:firstRow="1" w:lastRow="1" w:firstColumn="1" w:lastColumn="1" w:noHBand="0" w:noVBand="0"/>
      </w:tblPr>
      <w:tblGrid>
        <w:gridCol w:w="7181"/>
      </w:tblGrid>
      <w:tr w:rsidR="00A850EA" w:rsidRPr="00A850EA" w:rsidTr="00021059">
        <w:trPr>
          <w:tblCellSpacing w:w="20" w:type="dxa"/>
        </w:trPr>
        <w:tc>
          <w:tcPr>
            <w:tcW w:w="7101" w:type="dxa"/>
            <w:shd w:val="clear" w:color="auto" w:fill="auto"/>
          </w:tcPr>
          <w:p w:rsidR="00ED18B3" w:rsidRPr="00A850EA" w:rsidRDefault="00ED18B3" w:rsidP="00021059">
            <w:pPr>
              <w:pStyle w:val="1"/>
              <w:ind w:left="5220"/>
              <w:jc w:val="center"/>
              <w:rPr>
                <w:rFonts w:ascii="Times New Roman" w:hAnsi="Times New Roman"/>
                <w:b/>
                <w:caps/>
                <w:szCs w:val="24"/>
                <w:lang w:val="uk-UA"/>
              </w:rPr>
            </w:pPr>
            <w:proofErr w:type="spellStart"/>
            <w:r w:rsidRPr="00A850EA">
              <w:rPr>
                <w:rFonts w:ascii="Times New Roman" w:hAnsi="Times New Roman"/>
                <w:b/>
                <w:szCs w:val="24"/>
                <w:lang w:val="uk-UA"/>
              </w:rPr>
              <w:t>„Затверджено</w:t>
            </w:r>
            <w:proofErr w:type="spellEnd"/>
            <w:r w:rsidRPr="00A850EA">
              <w:rPr>
                <w:rFonts w:ascii="Times New Roman" w:hAnsi="Times New Roman"/>
                <w:b/>
                <w:szCs w:val="24"/>
                <w:lang w:val="uk-UA"/>
              </w:rPr>
              <w:t>”</w:t>
            </w:r>
          </w:p>
        </w:tc>
      </w:tr>
      <w:tr w:rsidR="00A850EA" w:rsidRPr="00A850EA" w:rsidTr="00021059">
        <w:trPr>
          <w:tblCellSpacing w:w="20" w:type="dxa"/>
        </w:trPr>
        <w:tc>
          <w:tcPr>
            <w:tcW w:w="7101" w:type="dxa"/>
            <w:shd w:val="clear" w:color="auto" w:fill="auto"/>
          </w:tcPr>
          <w:p w:rsidR="00ED18B3" w:rsidRPr="00A850EA" w:rsidRDefault="00ED18B3" w:rsidP="00021059">
            <w:pPr>
              <w:rPr>
                <w:lang w:val="uk-UA"/>
              </w:rPr>
            </w:pPr>
            <w:r w:rsidRPr="00A850EA">
              <w:rPr>
                <w:lang w:val="uk-UA"/>
              </w:rPr>
              <w:t xml:space="preserve">                              протокол засідання комітету з конкурсних торгів </w:t>
            </w:r>
          </w:p>
          <w:p w:rsidR="00ED18B3" w:rsidRPr="00FA6EAB" w:rsidRDefault="00ED18B3" w:rsidP="00FA6EAB">
            <w:pPr>
              <w:rPr>
                <w:lang w:val="uk-UA"/>
              </w:rPr>
            </w:pPr>
            <w:r w:rsidRPr="00A850EA">
              <w:rPr>
                <w:lang w:val="uk-UA"/>
              </w:rPr>
              <w:t xml:space="preserve">                              від </w:t>
            </w:r>
            <w:r w:rsidR="00FA6EAB" w:rsidRPr="00FA6EAB">
              <w:t>19</w:t>
            </w:r>
            <w:r w:rsidR="00021059" w:rsidRPr="00A850EA">
              <w:rPr>
                <w:lang w:val="uk-UA"/>
              </w:rPr>
              <w:t xml:space="preserve"> </w:t>
            </w:r>
            <w:r w:rsidR="00DE681C" w:rsidRPr="00A850EA">
              <w:rPr>
                <w:lang w:val="uk-UA"/>
              </w:rPr>
              <w:t>лютого</w:t>
            </w:r>
            <w:r w:rsidRPr="00A850EA">
              <w:rPr>
                <w:lang w:val="uk-UA"/>
              </w:rPr>
              <w:t xml:space="preserve"> 201</w:t>
            </w:r>
            <w:r w:rsidR="00DE681C" w:rsidRPr="00A850EA">
              <w:rPr>
                <w:lang w:val="uk-UA"/>
              </w:rPr>
              <w:t>5</w:t>
            </w:r>
            <w:r w:rsidRPr="00A850EA">
              <w:rPr>
                <w:lang w:val="uk-UA"/>
              </w:rPr>
              <w:t xml:space="preserve">  року  № 1/</w:t>
            </w:r>
            <w:r w:rsidR="00FA6EAB">
              <w:rPr>
                <w:lang w:val="en-US"/>
              </w:rPr>
              <w:t>c</w:t>
            </w:r>
            <w:proofErr w:type="spellStart"/>
            <w:r w:rsidR="00FA6EAB">
              <w:rPr>
                <w:lang w:val="uk-UA"/>
              </w:rPr>
              <w:t>ир</w:t>
            </w:r>
            <w:proofErr w:type="spellEnd"/>
          </w:p>
          <w:p w:rsidR="00ED18B3" w:rsidRPr="00A850EA" w:rsidRDefault="00ED18B3" w:rsidP="00DE681C">
            <w:pPr>
              <w:rPr>
                <w:lang w:val="uk-UA"/>
              </w:rPr>
            </w:pPr>
            <w:r w:rsidRPr="00A850EA">
              <w:rPr>
                <w:lang w:val="uk-UA"/>
              </w:rPr>
              <w:t xml:space="preserve">                              </w:t>
            </w:r>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r w:rsidRPr="00A850EA">
              <w:rPr>
                <w:lang w:val="uk-UA"/>
              </w:rPr>
              <w:t xml:space="preserve">          Голова комітету з конкурсних торгів</w:t>
            </w:r>
          </w:p>
        </w:tc>
      </w:tr>
      <w:tr w:rsidR="00A850EA" w:rsidRPr="00A850EA" w:rsidTr="00021059">
        <w:trPr>
          <w:tblCellSpacing w:w="20" w:type="dxa"/>
        </w:trPr>
        <w:tc>
          <w:tcPr>
            <w:tcW w:w="7101" w:type="dxa"/>
            <w:shd w:val="clear" w:color="auto" w:fill="auto"/>
          </w:tcPr>
          <w:p w:rsidR="00ED18B3" w:rsidRPr="00A850EA" w:rsidRDefault="0084662E" w:rsidP="00021059">
            <w:pPr>
              <w:jc w:val="center"/>
              <w:rPr>
                <w:lang w:val="uk-UA"/>
              </w:rPr>
            </w:pPr>
            <w:r>
              <w:rPr>
                <w:lang w:val="uk-UA"/>
              </w:rPr>
              <w:t xml:space="preserve">                      </w:t>
            </w:r>
            <w:r w:rsidR="00ED18B3" w:rsidRPr="00A850EA">
              <w:rPr>
                <w:lang w:val="uk-UA"/>
              </w:rPr>
              <w:t>________________________ О.М.</w:t>
            </w:r>
            <w:proofErr w:type="spellStart"/>
            <w:r w:rsidR="00ED18B3" w:rsidRPr="00A850EA">
              <w:rPr>
                <w:lang w:val="uk-UA"/>
              </w:rPr>
              <w:t>Болотіна</w:t>
            </w:r>
            <w:proofErr w:type="spellEnd"/>
          </w:p>
        </w:tc>
      </w:tr>
      <w:tr w:rsidR="00A850EA" w:rsidRPr="00A850EA" w:rsidTr="00021059">
        <w:trPr>
          <w:tblCellSpacing w:w="20" w:type="dxa"/>
        </w:trPr>
        <w:tc>
          <w:tcPr>
            <w:tcW w:w="7101" w:type="dxa"/>
            <w:shd w:val="clear" w:color="auto" w:fill="auto"/>
          </w:tcPr>
          <w:p w:rsidR="00ED18B3" w:rsidRPr="00A850EA" w:rsidRDefault="00ED18B3" w:rsidP="00021059">
            <w:pPr>
              <w:jc w:val="center"/>
              <w:rPr>
                <w:lang w:val="uk-UA"/>
              </w:rPr>
            </w:pPr>
          </w:p>
        </w:tc>
      </w:tr>
    </w:tbl>
    <w:p w:rsidR="00ED18B3" w:rsidRPr="00A850EA" w:rsidRDefault="00ED18B3" w:rsidP="00ED18B3">
      <w:pPr>
        <w:ind w:left="320"/>
        <w:jc w:val="center"/>
        <w:rPr>
          <w:lang w:val="uk-UA"/>
        </w:rPr>
      </w:pPr>
      <w:r w:rsidRPr="00A850EA">
        <w:rPr>
          <w:lang w:val="uk-UA"/>
        </w:rPr>
        <w:t xml:space="preserve">                                                                  </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Документація конкурсних торгів</w:t>
      </w:r>
    </w:p>
    <w:p w:rsidR="00ED18B3" w:rsidRPr="00A850EA" w:rsidRDefault="00ED18B3" w:rsidP="0084662E">
      <w:pPr>
        <w:pStyle w:val="3"/>
        <w:spacing w:before="0" w:beforeAutospacing="0" w:after="0" w:afterAutospacing="0"/>
        <w:jc w:val="center"/>
        <w:rPr>
          <w:sz w:val="24"/>
          <w:szCs w:val="24"/>
          <w:lang w:val="uk-UA"/>
        </w:rPr>
      </w:pPr>
      <w:r w:rsidRPr="00A850EA">
        <w:rPr>
          <w:sz w:val="24"/>
          <w:szCs w:val="24"/>
          <w:lang w:val="uk-UA"/>
        </w:rPr>
        <w:t xml:space="preserve"> для процедури закупівлі - відкриті торги </w:t>
      </w:r>
    </w:p>
    <w:p w:rsidR="00FA6EAB" w:rsidRPr="00FA6EAB" w:rsidRDefault="00FA6EAB" w:rsidP="00FA6EAB">
      <w:pPr>
        <w:jc w:val="both"/>
        <w:rPr>
          <w:b/>
          <w:bCs/>
          <w:lang w:val="uk-UA"/>
        </w:rPr>
      </w:pPr>
      <w:r w:rsidRPr="00FA6EAB">
        <w:rPr>
          <w:b/>
          <w:bCs/>
          <w:lang w:val="uk-UA"/>
        </w:rPr>
        <w:t xml:space="preserve">Сир сичужний та кисломолочний сир </w:t>
      </w:r>
    </w:p>
    <w:p w:rsidR="00FA6EAB" w:rsidRPr="00FA6EAB" w:rsidRDefault="00FA6EAB" w:rsidP="00FA6EAB">
      <w:pPr>
        <w:jc w:val="both"/>
        <w:rPr>
          <w:b/>
          <w:bCs/>
          <w:lang w:val="uk-UA"/>
        </w:rPr>
      </w:pPr>
      <w:r w:rsidRPr="00FA6EAB">
        <w:rPr>
          <w:b/>
          <w:bCs/>
          <w:lang w:val="uk-UA"/>
        </w:rPr>
        <w:t>Лот 1 - сир кисломолочний напівжирний не менш ніж 9%</w:t>
      </w:r>
    </w:p>
    <w:p w:rsidR="006C002E" w:rsidRDefault="00FA6EAB" w:rsidP="00FA6EAB">
      <w:pPr>
        <w:jc w:val="both"/>
        <w:rPr>
          <w:b/>
          <w:bCs/>
          <w:lang w:val="uk-UA"/>
        </w:rPr>
      </w:pPr>
      <w:r w:rsidRPr="00FA6EAB">
        <w:rPr>
          <w:b/>
          <w:bCs/>
          <w:lang w:val="uk-UA"/>
        </w:rPr>
        <w:t>Лот 2 – сир твердий</w:t>
      </w:r>
    </w:p>
    <w:p w:rsidR="00FA6EAB" w:rsidRDefault="00FA6EAB" w:rsidP="00FA6EAB">
      <w:pPr>
        <w:jc w:val="both"/>
        <w:rPr>
          <w:szCs w:val="28"/>
          <w:lang w:val="uk-UA"/>
        </w:rPr>
      </w:pPr>
    </w:p>
    <w:p w:rsidR="00ED18B3" w:rsidRPr="00A850EA" w:rsidRDefault="00ED18B3" w:rsidP="00ED18B3">
      <w:pPr>
        <w:jc w:val="both"/>
        <w:rPr>
          <w:szCs w:val="28"/>
          <w:lang w:val="uk-UA"/>
        </w:rPr>
      </w:pPr>
      <w:r w:rsidRPr="00A850EA">
        <w:rPr>
          <w:szCs w:val="28"/>
          <w:lang w:val="uk-UA"/>
        </w:rPr>
        <w:t>Згідно п.1 ст.22 Закону України «Про здійснення державних закупівель» після оприлюднення оголошення про проведення процедури закупівлі кожна фізична/юридична особа має право безоплатно отримати цю документацію конкурсних торгів.</w:t>
      </w:r>
    </w:p>
    <w:p w:rsidR="00ED18B3" w:rsidRPr="00A850EA" w:rsidRDefault="00ED18B3" w:rsidP="00ED18B3">
      <w:pPr>
        <w:jc w:val="both"/>
        <w:rPr>
          <w:sz w:val="28"/>
          <w:szCs w:val="28"/>
          <w:lang w:val="uk-UA"/>
        </w:rPr>
      </w:pPr>
    </w:p>
    <w:p w:rsidR="00ED18B3" w:rsidRPr="00A850EA" w:rsidRDefault="00ED18B3" w:rsidP="00ED18B3">
      <w:pPr>
        <w:jc w:val="center"/>
        <w:rPr>
          <w:sz w:val="28"/>
        </w:rPr>
      </w:pPr>
      <w:r w:rsidRPr="00A850EA">
        <w:rPr>
          <w:sz w:val="28"/>
        </w:rPr>
        <w:t>ЗМІ</w:t>
      </w:r>
      <w:proofErr w:type="gramStart"/>
      <w:r w:rsidRPr="00A850EA">
        <w:rPr>
          <w:sz w:val="28"/>
        </w:rPr>
        <w:t>СТ</w:t>
      </w:r>
      <w:proofErr w:type="gramEnd"/>
    </w:p>
    <w:p w:rsidR="00ED18B3" w:rsidRPr="00A850EA" w:rsidRDefault="00ED18B3" w:rsidP="00ED18B3">
      <w:pPr>
        <w:jc w:val="center"/>
        <w:rPr>
          <w:sz w:val="28"/>
        </w:rPr>
      </w:pPr>
    </w:p>
    <w:p w:rsidR="00ED18B3" w:rsidRPr="00A850EA" w:rsidRDefault="00ED18B3" w:rsidP="00ED18B3">
      <w:pPr>
        <w:pStyle w:val="a3"/>
        <w:spacing w:before="0" w:beforeAutospacing="0" w:after="0" w:afterAutospacing="0" w:line="360" w:lineRule="auto"/>
        <w:rPr>
          <w:lang w:val="uk-UA"/>
        </w:rPr>
      </w:pPr>
      <w:r w:rsidRPr="00A850EA">
        <w:rPr>
          <w:bCs/>
          <w:lang w:val="uk-UA"/>
        </w:rPr>
        <w:t>I. Загальні положення</w:t>
      </w:r>
      <w:r w:rsidRPr="00A850EA">
        <w:rPr>
          <w:lang w:val="uk-UA"/>
        </w:rPr>
        <w:t xml:space="preserve">  </w:t>
      </w:r>
    </w:p>
    <w:p w:rsidR="00ED18B3" w:rsidRPr="00A850EA" w:rsidRDefault="00ED18B3" w:rsidP="00ED18B3">
      <w:pPr>
        <w:spacing w:line="360" w:lineRule="auto"/>
        <w:rPr>
          <w:lang w:val="uk-UA"/>
        </w:rPr>
      </w:pPr>
      <w:r w:rsidRPr="00A850EA">
        <w:rPr>
          <w:bCs/>
          <w:lang w:val="uk-UA"/>
        </w:rPr>
        <w:t>II. Порядок внесення змін та надання роз'яснень до документації конкурсних торгів</w:t>
      </w:r>
      <w:r w:rsidRPr="00A850EA">
        <w:rPr>
          <w:lang w:val="uk-UA"/>
        </w:rPr>
        <w:t xml:space="preserve">  </w:t>
      </w:r>
    </w:p>
    <w:p w:rsidR="00ED18B3" w:rsidRPr="00A850EA" w:rsidRDefault="00ED18B3" w:rsidP="00ED18B3">
      <w:pPr>
        <w:spacing w:line="360" w:lineRule="auto"/>
        <w:rPr>
          <w:lang w:val="uk-UA"/>
        </w:rPr>
      </w:pPr>
      <w:r w:rsidRPr="00A850EA">
        <w:rPr>
          <w:bCs/>
          <w:lang w:val="uk-UA"/>
        </w:rPr>
        <w:t>III. Підготовка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IV. Подання та розкриття пропозицій конкурсних торгів</w:t>
      </w:r>
      <w:r w:rsidRPr="00A850EA">
        <w:rPr>
          <w:lang w:val="uk-UA"/>
        </w:rPr>
        <w:t> </w:t>
      </w:r>
    </w:p>
    <w:p w:rsidR="00ED18B3" w:rsidRPr="00A850EA" w:rsidRDefault="00ED18B3" w:rsidP="00ED18B3">
      <w:pPr>
        <w:spacing w:line="360" w:lineRule="auto"/>
        <w:rPr>
          <w:lang w:val="uk-UA"/>
        </w:rPr>
      </w:pPr>
      <w:r w:rsidRPr="00A850EA">
        <w:rPr>
          <w:bCs/>
          <w:lang w:val="uk-UA"/>
        </w:rPr>
        <w:t>V. Оцінка пропозицій конкурсних торгів та визначення переможця</w:t>
      </w:r>
      <w:r w:rsidRPr="00A850EA">
        <w:rPr>
          <w:lang w:val="uk-UA"/>
        </w:rPr>
        <w:t> </w:t>
      </w:r>
    </w:p>
    <w:p w:rsidR="00ED18B3" w:rsidRPr="00A850EA" w:rsidRDefault="00ED18B3" w:rsidP="00ED18B3">
      <w:pPr>
        <w:spacing w:line="360" w:lineRule="auto"/>
        <w:rPr>
          <w:lang w:val="uk-UA"/>
        </w:rPr>
      </w:pPr>
      <w:r w:rsidRPr="00A850EA">
        <w:rPr>
          <w:bCs/>
          <w:lang w:val="uk-UA"/>
        </w:rPr>
        <w:t>VI. Укладання договору про закупівлю</w:t>
      </w:r>
      <w:r w:rsidRPr="00A850EA">
        <w:rPr>
          <w:lang w:val="uk-UA"/>
        </w:rPr>
        <w:t>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8930"/>
      </w:tblGrid>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1</w:t>
            </w:r>
          </w:p>
        </w:tc>
        <w:tc>
          <w:tcPr>
            <w:tcW w:w="8930" w:type="dxa"/>
          </w:tcPr>
          <w:p w:rsidR="00492096" w:rsidRPr="00A850EA" w:rsidRDefault="00492096" w:rsidP="00021059">
            <w:pPr>
              <w:pStyle w:val="a3"/>
              <w:spacing w:before="0" w:beforeAutospacing="0" w:after="0" w:afterAutospacing="0"/>
              <w:jc w:val="both"/>
              <w:rPr>
                <w:lang w:val="uk-UA"/>
              </w:rPr>
            </w:pPr>
            <w:r w:rsidRPr="00A850EA">
              <w:rPr>
                <w:lang w:val="uk-UA"/>
              </w:rPr>
              <w:t>Місце поставки товарів:Заклади освіти міста Южноукраїнськ Миколаївської області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2</w:t>
            </w:r>
          </w:p>
        </w:tc>
        <w:tc>
          <w:tcPr>
            <w:tcW w:w="8930" w:type="dxa"/>
          </w:tcPr>
          <w:p w:rsidR="00492096" w:rsidRPr="00A850EA" w:rsidRDefault="00492096" w:rsidP="00021059">
            <w:pPr>
              <w:jc w:val="both"/>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3</w:t>
            </w:r>
          </w:p>
        </w:tc>
        <w:tc>
          <w:tcPr>
            <w:tcW w:w="8930" w:type="dxa"/>
          </w:tcPr>
          <w:p w:rsidR="00492096" w:rsidRPr="00A850EA" w:rsidRDefault="00492096" w:rsidP="00021059">
            <w:pPr>
              <w:jc w:val="both"/>
              <w:rPr>
                <w:lang w:val="uk-UA"/>
              </w:rPr>
            </w:pPr>
            <w:r w:rsidRPr="00A850EA">
              <w:rPr>
                <w:lang w:val="uk-UA"/>
              </w:rPr>
              <w:t>Інформація про необхідні технічні, якісні та кількісні характеристики предмета закупівлі</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4</w:t>
            </w:r>
          </w:p>
        </w:tc>
        <w:tc>
          <w:tcPr>
            <w:tcW w:w="8930" w:type="dxa"/>
          </w:tcPr>
          <w:p w:rsidR="00492096" w:rsidRPr="00A850EA" w:rsidRDefault="00492096" w:rsidP="00021059">
            <w:pPr>
              <w:pStyle w:val="a3"/>
              <w:spacing w:before="0" w:beforeAutospacing="0" w:after="0" w:afterAutospacing="0"/>
              <w:jc w:val="both"/>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5</w:t>
            </w:r>
          </w:p>
        </w:tc>
        <w:tc>
          <w:tcPr>
            <w:tcW w:w="8930" w:type="dxa"/>
          </w:tcPr>
          <w:p w:rsidR="00492096" w:rsidRPr="00A850EA" w:rsidRDefault="00492096" w:rsidP="00021059">
            <w:r w:rsidRPr="00A850EA">
              <w:rPr>
                <w:lang w:val="uk-UA"/>
              </w:rPr>
              <w:t>Критерії та методика оцінки відповідно до частини п'ятої статті 28 Закону </w:t>
            </w:r>
          </w:p>
          <w:p w:rsidR="00492096" w:rsidRPr="00A850EA" w:rsidRDefault="00492096" w:rsidP="00021059">
            <w:pPr>
              <w:shd w:val="clear" w:color="auto" w:fill="FFFFFF"/>
              <w:autoSpaceDE w:val="0"/>
              <w:autoSpaceDN w:val="0"/>
              <w:adjustRightInd w:val="0"/>
              <w:jc w:val="both"/>
            </w:pP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 xml:space="preserve">Додаток 6  </w:t>
            </w:r>
          </w:p>
        </w:tc>
        <w:tc>
          <w:tcPr>
            <w:tcW w:w="8930" w:type="dxa"/>
          </w:tcPr>
          <w:p w:rsidR="00492096" w:rsidRPr="00A850EA" w:rsidRDefault="00492096" w:rsidP="000210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Істотні умови, які обов’язково будуть включені до договору про закупівлю</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7</w:t>
            </w:r>
          </w:p>
        </w:tc>
        <w:tc>
          <w:tcPr>
            <w:tcW w:w="8930" w:type="dxa"/>
          </w:tcPr>
          <w:p w:rsidR="00492096" w:rsidRPr="00A850EA" w:rsidRDefault="00492096" w:rsidP="00021059">
            <w:pPr>
              <w:pStyle w:val="a8"/>
              <w:autoSpaceDE w:val="0"/>
              <w:autoSpaceDN w:val="0"/>
              <w:adjustRightInd w:val="0"/>
              <w:spacing w:after="0"/>
              <w:jc w:val="both"/>
              <w:rPr>
                <w:rFonts w:ascii="Times New Roman" w:hAnsi="Times New Roman"/>
                <w:szCs w:val="24"/>
              </w:rPr>
            </w:pPr>
            <w:r w:rsidRPr="00A850EA">
              <w:t>Форма цінової пропозиції учасника конкурсного торгу</w:t>
            </w:r>
          </w:p>
        </w:tc>
      </w:tr>
      <w:tr w:rsidR="00A850EA" w:rsidRPr="00A850EA" w:rsidTr="00DE681C">
        <w:tc>
          <w:tcPr>
            <w:tcW w:w="1418" w:type="dxa"/>
          </w:tcPr>
          <w:p w:rsidR="00492096" w:rsidRPr="00A850EA" w:rsidRDefault="00492096" w:rsidP="00021059">
            <w:pPr>
              <w:autoSpaceDE w:val="0"/>
              <w:autoSpaceDN w:val="0"/>
              <w:adjustRightInd w:val="0"/>
              <w:rPr>
                <w:lang w:val="uk-UA"/>
              </w:rPr>
            </w:pPr>
            <w:r w:rsidRPr="00A850EA">
              <w:rPr>
                <w:lang w:val="uk-UA"/>
              </w:rPr>
              <w:t>Додаток 8</w:t>
            </w:r>
          </w:p>
        </w:tc>
        <w:tc>
          <w:tcPr>
            <w:tcW w:w="8930" w:type="dxa"/>
          </w:tcPr>
          <w:p w:rsidR="00492096" w:rsidRPr="00A850EA" w:rsidRDefault="00492096" w:rsidP="00021059">
            <w:pPr>
              <w:tabs>
                <w:tab w:val="center" w:pos="8100"/>
              </w:tabs>
              <w:autoSpaceDE w:val="0"/>
              <w:autoSpaceDN w:val="0"/>
              <w:adjustRightInd w:val="0"/>
              <w:jc w:val="both"/>
              <w:rPr>
                <w:lang w:val="uk-UA"/>
              </w:rPr>
            </w:pPr>
            <w:r w:rsidRPr="00A850EA">
              <w:rPr>
                <w:lang w:val="uk-UA"/>
              </w:rPr>
              <w:t>Лист-згода  на обробку, використання, поширення та доступу до персональних даних з метою забезпечення участі у процедурі конкурсних торгів</w:t>
            </w:r>
          </w:p>
        </w:tc>
      </w:tr>
    </w:tbl>
    <w:p w:rsidR="00ED18B3" w:rsidRPr="00A850EA" w:rsidRDefault="00ED18B3" w:rsidP="00ED18B3">
      <w:pPr>
        <w:jc w:val="both"/>
        <w:rPr>
          <w:sz w:val="28"/>
          <w:szCs w:val="28"/>
        </w:rPr>
      </w:pPr>
    </w:p>
    <w:tbl>
      <w:tblPr>
        <w:tblW w:w="5000" w:type="pct"/>
        <w:jc w:val="center"/>
        <w:tblCellSpacing w:w="15" w:type="dxa"/>
        <w:tblInd w:w="-43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46"/>
        <w:gridCol w:w="7480"/>
      </w:tblGrid>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I. Загальні положення</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Терміни, які вживаються в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Документація конкурсних торгів розроблена на виконання вимог Закону України "Про здійснення державних закупівель" (від 10.04.2014 №1197). Терміни, які використовуються в цій документації конкурсних торгів, вживаються в значеннях, визначених Законом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Інформація про замовника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повне найменування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Управління освіти Южноукраїнської  міської ради</w:t>
            </w:r>
            <w:r w:rsidR="006B73C8" w:rsidRPr="00A850EA">
              <w:rPr>
                <w:lang w:val="uk-UA"/>
              </w:rPr>
              <w:t xml:space="preserve"> Миколаївської області</w:t>
            </w:r>
            <w:r w:rsidRPr="00A850EA">
              <w:rPr>
                <w:lang w:val="uk-UA"/>
              </w:rPr>
              <w:t xml:space="preserve">  </w:t>
            </w:r>
          </w:p>
          <w:p w:rsidR="00ED18B3" w:rsidRPr="00A850EA" w:rsidRDefault="00ED18B3" w:rsidP="00021059">
            <w:pPr>
              <w:pStyle w:val="a3"/>
              <w:jc w:val="both"/>
              <w:rPr>
                <w:lang w:val="uk-UA"/>
              </w:rPr>
            </w:pPr>
            <w:r w:rsidRPr="00A850EA">
              <w:rPr>
                <w:lang w:val="uk-UA"/>
              </w:rPr>
              <w:t>Ідентифікаційний код 04653220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місцезнаходження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textAlignment w:val="top"/>
              <w:rPr>
                <w:lang w:val="uk-UA"/>
              </w:rPr>
            </w:pPr>
            <w:r w:rsidRPr="00A850EA">
              <w:rPr>
                <w:lang w:val="uk-UA"/>
              </w:rPr>
              <w:t>Україна, місто Южноукраїнськ, Миколаївської області, проспект Леніна будинок 16, 55000</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посадова особа замовника, уповноважена здійснювати зв'язок з учасниками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DE681C">
            <w:pPr>
              <w:pStyle w:val="a3"/>
              <w:spacing w:before="0" w:beforeAutospacing="0" w:after="0" w:afterAutospacing="0"/>
              <w:jc w:val="both"/>
              <w:rPr>
                <w:lang w:val="uk-UA"/>
              </w:rPr>
            </w:pPr>
            <w:proofErr w:type="spellStart"/>
            <w:r w:rsidRPr="00A850EA">
              <w:rPr>
                <w:lang w:val="uk-UA"/>
              </w:rPr>
              <w:t>Болотіна</w:t>
            </w:r>
            <w:proofErr w:type="spellEnd"/>
            <w:r w:rsidRPr="00A850EA">
              <w:rPr>
                <w:lang w:val="uk-UA"/>
              </w:rPr>
              <w:t xml:space="preserve">  Олеся Михайлівна, заступник начальника – начальник відділу договірної, правової та кадрової діяльності  управління освіти Южноукраїнської міської ради, голова комітету конкурсних торгів, Україна, м. Южноукраїнськ, Миколаївська обл., проспект Леніна, будинок 16, кабінет №13 ,55000 тел. (05136) 5-75-94,2-21-19; тел./факс (05136) 2-21-19 Е-</w:t>
            </w:r>
            <w:r w:rsidRPr="00A850EA">
              <w:rPr>
                <w:lang w:val="en-US"/>
              </w:rPr>
              <w:t>mail</w:t>
            </w:r>
            <w:r w:rsidR="00DE681C" w:rsidRPr="00A850EA">
              <w:rPr>
                <w:lang w:val="uk-UA"/>
              </w:rPr>
              <w:t xml:space="preserve">: </w:t>
            </w:r>
            <w:proofErr w:type="spellStart"/>
            <w:r w:rsidR="00DE681C" w:rsidRPr="00A850EA">
              <w:rPr>
                <w:lang w:val="uk-UA"/>
              </w:rPr>
              <w:t>os</w:t>
            </w:r>
            <w:proofErr w:type="spellEnd"/>
            <w:r w:rsidR="00DE681C" w:rsidRPr="00A850EA">
              <w:rPr>
                <w:lang w:val="uk-UA"/>
              </w:rPr>
              <w:t>vita_yu@ukr</w:t>
            </w:r>
            <w:r w:rsidR="00DE681C" w:rsidRPr="00A850EA">
              <w:rPr>
                <w:lang w:val="en-US"/>
              </w:rPr>
              <w:t>.net</w:t>
            </w:r>
            <w:r w:rsidRPr="00A850EA">
              <w:rPr>
                <w:lang w:val="uk-UA"/>
              </w:rPr>
              <w:t xml:space="preserve">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Інформація про предмет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03CCC"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найменування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3B2009">
            <w:pPr>
              <w:pStyle w:val="a3"/>
              <w:jc w:val="both"/>
              <w:rPr>
                <w:lang w:val="uk-UA"/>
              </w:rPr>
            </w:pPr>
            <w:r w:rsidRPr="00A850EA">
              <w:rPr>
                <w:lang w:val="uk-UA"/>
              </w:rPr>
              <w:t xml:space="preserve">ДК 016: 2010 </w:t>
            </w:r>
            <w:r w:rsidR="00A03CCC">
              <w:rPr>
                <w:lang w:val="uk-UA"/>
              </w:rPr>
              <w:t>код 10.51.</w:t>
            </w:r>
            <w:r w:rsidR="00FA6EAB">
              <w:rPr>
                <w:lang w:val="uk-UA"/>
              </w:rPr>
              <w:t>4</w:t>
            </w:r>
            <w:r w:rsidR="00A03CCC">
              <w:rPr>
                <w:lang w:val="uk-UA"/>
              </w:rPr>
              <w:t xml:space="preserve"> – </w:t>
            </w:r>
            <w:r w:rsidR="00FA6EAB" w:rsidRPr="00FA6EAB">
              <w:rPr>
                <w:lang w:val="uk-UA"/>
              </w:rPr>
              <w:t xml:space="preserve">Сир сичужний та кисломолочний сир </w:t>
            </w:r>
            <w:r w:rsidR="003B2009">
              <w:rPr>
                <w:lang w:val="uk-UA"/>
              </w:rPr>
              <w:t>: л</w:t>
            </w:r>
            <w:r w:rsidR="00FA6EAB" w:rsidRPr="00FA6EAB">
              <w:rPr>
                <w:lang w:val="uk-UA"/>
              </w:rPr>
              <w:t>от 1 - сир кисломолочний напівжирний не менш ніж 9%</w:t>
            </w:r>
            <w:r w:rsidR="003B2009">
              <w:rPr>
                <w:lang w:val="uk-UA"/>
              </w:rPr>
              <w:t>; л</w:t>
            </w:r>
            <w:r w:rsidR="00FA6EAB" w:rsidRPr="00FA6EAB">
              <w:rPr>
                <w:lang w:val="uk-UA"/>
              </w:rPr>
              <w:t>от 2 – сир твердий</w:t>
            </w:r>
            <w:r w:rsidR="00A03CCC">
              <w:rPr>
                <w:lang w:val="uk-UA"/>
              </w:rPr>
              <w:t xml:space="preserve"> </w:t>
            </w:r>
          </w:p>
        </w:tc>
      </w:tr>
      <w:tr w:rsidR="00A850EA" w:rsidRPr="00A03CCC"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вид предмета закупівлі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Товар - продукція харчової промисловості</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кількість, обсяг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rPr>
                <w:lang w:val="uk-UA"/>
              </w:rPr>
            </w:pPr>
            <w:r w:rsidRPr="00A850EA">
              <w:rPr>
                <w:lang w:val="uk-UA"/>
              </w:rPr>
              <w:t xml:space="preserve">Місце поставки товарів: </w:t>
            </w:r>
          </w:p>
          <w:p w:rsidR="00ED18B3" w:rsidRPr="00A850EA" w:rsidRDefault="00ED18B3" w:rsidP="00021059">
            <w:pPr>
              <w:pStyle w:val="a3"/>
              <w:spacing w:before="0" w:beforeAutospacing="0" w:after="0" w:afterAutospacing="0"/>
              <w:rPr>
                <w:lang w:val="uk-UA"/>
              </w:rPr>
            </w:pPr>
            <w:r w:rsidRPr="00A850EA">
              <w:rPr>
                <w:lang w:val="uk-UA"/>
              </w:rPr>
              <w:t>Заклади освіти міста Южноукраїнськ Миколаївської області  (додаток №1 до документації конкурсних торгів);</w:t>
            </w:r>
          </w:p>
          <w:p w:rsidR="00ED18B3" w:rsidRPr="00A850EA" w:rsidRDefault="00ED18B3" w:rsidP="00021059">
            <w:pPr>
              <w:pStyle w:val="a3"/>
              <w:spacing w:before="0" w:beforeAutospacing="0" w:after="0" w:afterAutospacing="0"/>
              <w:rPr>
                <w:lang w:val="uk-UA"/>
              </w:rPr>
            </w:pPr>
          </w:p>
          <w:p w:rsidR="006C002E" w:rsidRDefault="00ED18B3" w:rsidP="006C002E">
            <w:pPr>
              <w:rPr>
                <w:lang w:val="uk-UA"/>
              </w:rPr>
            </w:pPr>
            <w:r w:rsidRPr="00A850EA">
              <w:rPr>
                <w:lang w:val="uk-UA"/>
              </w:rPr>
              <w:t>Кількість, обсяг поставки товарів:  </w:t>
            </w:r>
            <w:r w:rsidR="003B2009">
              <w:rPr>
                <w:lang w:val="uk-UA"/>
              </w:rPr>
              <w:t>20000 кг</w:t>
            </w:r>
            <w:r w:rsidR="00A03CCC">
              <w:rPr>
                <w:lang w:val="uk-UA"/>
              </w:rPr>
              <w:t xml:space="preserve">. </w:t>
            </w:r>
            <w:r w:rsidR="006B73C8" w:rsidRPr="00A850EA">
              <w:rPr>
                <w:lang w:val="uk-UA"/>
              </w:rPr>
              <w:t xml:space="preserve">в тому числі </w:t>
            </w:r>
          </w:p>
          <w:p w:rsidR="00CF26AB" w:rsidRPr="00A850EA" w:rsidRDefault="00CF26AB" w:rsidP="00CF26AB">
            <w:pPr>
              <w:rPr>
                <w:lang w:val="uk-UA"/>
              </w:rPr>
            </w:pPr>
            <w:r>
              <w:rPr>
                <w:lang w:val="uk-UA"/>
              </w:rPr>
              <w:t>лот 1 -</w:t>
            </w:r>
            <w:r w:rsidR="003B2009">
              <w:rPr>
                <w:lang w:val="uk-UA"/>
              </w:rPr>
              <w:t>15</w:t>
            </w:r>
            <w:r>
              <w:rPr>
                <w:lang w:val="uk-UA"/>
              </w:rPr>
              <w:t xml:space="preserve">000 кг.; лот 2 – 5000 </w:t>
            </w:r>
            <w:r w:rsidR="003B2009">
              <w:rPr>
                <w:lang w:val="uk-UA"/>
              </w:rPr>
              <w:t>кг</w:t>
            </w:r>
            <w:r w:rsidR="006C002E" w:rsidRPr="006C002E">
              <w:rPr>
                <w:lang w:val="uk-UA"/>
              </w:rPr>
              <w:t xml:space="preserve">.; </w:t>
            </w:r>
          </w:p>
          <w:p w:rsidR="00ED18B3" w:rsidRPr="00A850EA" w:rsidRDefault="00ED18B3" w:rsidP="006C002E">
            <w:pPr>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строк поставки товарів (надання послуг, виконання робіт)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AC0747">
            <w:pPr>
              <w:pStyle w:val="a3"/>
              <w:rPr>
                <w:lang w:val="uk-UA"/>
              </w:rPr>
            </w:pPr>
            <w:r w:rsidRPr="00A850EA">
              <w:rPr>
                <w:lang w:val="uk-UA"/>
              </w:rPr>
              <w:t>Строк поставки товарів : протягом  201</w:t>
            </w:r>
            <w:r w:rsidR="00AC0747" w:rsidRPr="00A850EA">
              <w:rPr>
                <w:lang w:val="uk-UA"/>
              </w:rPr>
              <w:t>5</w:t>
            </w:r>
            <w:r w:rsidRPr="00A850EA">
              <w:rPr>
                <w:lang w:val="uk-UA"/>
              </w:rPr>
              <w:t xml:space="preserve"> року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Процедура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Відкриті торги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Недискримінація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Вітчизняні та іноземні учасники беруть участь у процедурі закупівлі на рівних умовах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Інформація про валюту (валюти), у якій (яких) повинна бути розрахована і зазначена ціна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D84C1C" w:rsidRPr="00A850EA" w:rsidRDefault="00ED18B3" w:rsidP="00021059">
            <w:pPr>
              <w:pStyle w:val="a3"/>
              <w:jc w:val="both"/>
              <w:rPr>
                <w:lang w:val="uk-UA"/>
              </w:rPr>
            </w:pPr>
            <w:r w:rsidRPr="00A850EA">
              <w:rPr>
                <w:lang w:val="uk-UA"/>
              </w:rPr>
              <w:t>Валютою пропозиції конкурсних торгів є гривня.</w:t>
            </w:r>
            <w:r w:rsidR="00056251" w:rsidRPr="00A850EA">
              <w:t xml:space="preserve"> </w:t>
            </w:r>
          </w:p>
          <w:p w:rsidR="00D84C1C" w:rsidRPr="00A850EA" w:rsidRDefault="00056251" w:rsidP="00056251">
            <w:pPr>
              <w:pStyle w:val="a3"/>
              <w:jc w:val="both"/>
              <w:rPr>
                <w:lang w:val="uk-UA"/>
              </w:rPr>
            </w:pPr>
            <w:r w:rsidRPr="00A850EA">
              <w:rPr>
                <w:lang w:val="uk-UA"/>
              </w:rPr>
              <w:t>У разі якщо учасником процедури закупівлі є нерезидент, такий учасник може зазначити ціну пропозиції конкурсних торгів у</w:t>
            </w:r>
            <w:r w:rsidRPr="00A850EA">
              <w:t xml:space="preserve"> </w:t>
            </w:r>
            <w:r w:rsidRPr="00A850EA">
              <w:rPr>
                <w:lang w:val="uk-UA"/>
              </w:rPr>
              <w:t>євро або доларах США.</w:t>
            </w:r>
            <w:r w:rsidR="00D84C1C" w:rsidRPr="00A850EA">
              <w:rPr>
                <w:lang w:val="uk-UA"/>
              </w:rPr>
              <w:t xml:space="preserve"> </w:t>
            </w:r>
          </w:p>
          <w:p w:rsidR="00ED18B3" w:rsidRPr="00A850EA" w:rsidRDefault="00056251" w:rsidP="00D84C1C">
            <w:pPr>
              <w:pStyle w:val="a3"/>
              <w:jc w:val="both"/>
              <w:rPr>
                <w:lang w:val="uk-UA"/>
              </w:rPr>
            </w:pPr>
            <w:r w:rsidRPr="00A850EA">
              <w:rPr>
                <w:lang w:val="uk-UA"/>
              </w:rPr>
              <w:t>Механізм (спосіб)</w:t>
            </w:r>
            <w:r w:rsidR="001C0221" w:rsidRPr="00A850EA">
              <w:rPr>
                <w:lang w:val="uk-UA"/>
              </w:rPr>
              <w:t xml:space="preserve"> </w:t>
            </w:r>
            <w:r w:rsidRPr="00A850EA">
              <w:rPr>
                <w:lang w:val="uk-UA"/>
              </w:rPr>
              <w:t>проведення перерахунку ціни конкурсної пропозиції учасника-нерезидента, поданої у євро або доларах США</w:t>
            </w:r>
            <w:r w:rsidR="00D84C1C" w:rsidRPr="00A850EA">
              <w:rPr>
                <w:lang w:val="uk-UA"/>
              </w:rPr>
              <w:t xml:space="preserve">. </w:t>
            </w:r>
            <w:r w:rsidRPr="00A850EA">
              <w:rPr>
                <w:lang w:val="uk-UA"/>
              </w:rPr>
              <w:t xml:space="preserve">У разі, якщо учасником процедури закупівлі є нерезидент, такий учасник може зазначити ціну пропозиції конкурсних торгів у євро або доларах США. При цьому, при розкритті пропозицій конкурсних торгів ціна такої </w:t>
            </w:r>
            <w:r w:rsidRPr="00A850EA">
              <w:rPr>
                <w:lang w:val="uk-UA"/>
              </w:rPr>
              <w:lastRenderedPageBreak/>
              <w:t>пропозиції конкурсних торгів перераховується у гривні за офіційним курсом гривні до євро або до долару США, встановленим Національним банком України на дату розкриття пропозицій конкурсних торгів, про що зазначається у протоколі розкриття пропозицій конкурсних торгів. Такий перерахунок проводиться комітетом з конкурсних торгів Замовника відразу після розкриття конкурсної пропозиції учасника-нерезидента шляхом множення ціни, зазначеної у євро або доларах США, на офіційний курс гривні до євро або до долару США за формулою:</w:t>
            </w:r>
            <w:r w:rsidR="00D84C1C" w:rsidRPr="00A850EA">
              <w:rPr>
                <w:lang w:val="uk-UA"/>
              </w:rPr>
              <w:t xml:space="preserve"> </w:t>
            </w:r>
            <w:proofErr w:type="spellStart"/>
            <w:r w:rsidRPr="00A850EA">
              <w:rPr>
                <w:lang w:val="uk-UA"/>
              </w:rPr>
              <w:t>Цп</w:t>
            </w:r>
            <w:proofErr w:type="spellEnd"/>
            <w:r w:rsidRPr="00A850EA">
              <w:rPr>
                <w:lang w:val="uk-UA"/>
              </w:rPr>
              <w:t xml:space="preserve"> = </w:t>
            </w:r>
            <w:r w:rsidRPr="00A850EA">
              <w:rPr>
                <w:lang w:val="uk-UA"/>
              </w:rPr>
              <w:tab/>
            </w:r>
            <w:proofErr w:type="spellStart"/>
            <w:r w:rsidRPr="00A850EA">
              <w:rPr>
                <w:lang w:val="uk-UA"/>
              </w:rPr>
              <w:t>Цпє</w:t>
            </w:r>
            <w:proofErr w:type="spellEnd"/>
            <w:r w:rsidRPr="00A850EA">
              <w:rPr>
                <w:lang w:val="uk-UA"/>
              </w:rPr>
              <w:t xml:space="preserve">/д помножити на </w:t>
            </w:r>
            <w:proofErr w:type="spellStart"/>
            <w:r w:rsidRPr="00A850EA">
              <w:rPr>
                <w:lang w:val="uk-UA"/>
              </w:rPr>
              <w:t>Кнбу</w:t>
            </w:r>
            <w:proofErr w:type="spellEnd"/>
            <w:r w:rsidRPr="00A850EA">
              <w:rPr>
                <w:lang w:val="uk-UA"/>
              </w:rPr>
              <w:t xml:space="preserve">, де: </w:t>
            </w:r>
            <w:proofErr w:type="spellStart"/>
            <w:r w:rsidRPr="00A850EA">
              <w:rPr>
                <w:lang w:val="uk-UA"/>
              </w:rPr>
              <w:t>Цп</w:t>
            </w:r>
            <w:proofErr w:type="spellEnd"/>
            <w:r w:rsidRPr="00A850EA">
              <w:rPr>
                <w:lang w:val="uk-UA"/>
              </w:rPr>
              <w:t xml:space="preserve"> – </w:t>
            </w:r>
            <w:r w:rsidRPr="00A850EA">
              <w:rPr>
                <w:lang w:val="uk-UA"/>
              </w:rPr>
              <w:tab/>
              <w:t xml:space="preserve">ціна пропозиції, що обраховується; </w:t>
            </w:r>
            <w:proofErr w:type="spellStart"/>
            <w:r w:rsidRPr="00A850EA">
              <w:rPr>
                <w:lang w:val="uk-UA"/>
              </w:rPr>
              <w:t>Цпє</w:t>
            </w:r>
            <w:proofErr w:type="spellEnd"/>
            <w:r w:rsidRPr="00A850EA">
              <w:rPr>
                <w:lang w:val="uk-UA"/>
              </w:rPr>
              <w:t xml:space="preserve">/д – </w:t>
            </w:r>
            <w:r w:rsidRPr="00A850EA">
              <w:rPr>
                <w:lang w:val="uk-UA"/>
              </w:rPr>
              <w:tab/>
              <w:t xml:space="preserve">ціна пропозиції у євро або доларах США; </w:t>
            </w:r>
            <w:proofErr w:type="spellStart"/>
            <w:r w:rsidRPr="00A850EA">
              <w:rPr>
                <w:lang w:val="uk-UA"/>
              </w:rPr>
              <w:t>Кнбу</w:t>
            </w:r>
            <w:proofErr w:type="spellEnd"/>
            <w:r w:rsidRPr="00A850EA">
              <w:rPr>
                <w:lang w:val="uk-UA"/>
              </w:rPr>
              <w:t xml:space="preserve"> - офіційний курс гривні до євро або до долару США, встановлений Національним банком України на дату розкриття пропозицій конкурсних торгів.</w:t>
            </w:r>
            <w:r w:rsidR="00CB7EE0" w:rsidRPr="00A850EA">
              <w:rPr>
                <w:lang w:val="uk-UA"/>
              </w:rPr>
              <w:t xml:space="preserve"> Курс гривні до іноземних валют на дату розкриття пропозицій конкурсних торгів визначається за даними офіційного веб-сайту Національного банку України (</w:t>
            </w:r>
            <w:hyperlink r:id="rId8" w:history="1">
              <w:r w:rsidR="009D07D0" w:rsidRPr="00A850EA">
                <w:rPr>
                  <w:rStyle w:val="ab"/>
                  <w:color w:val="auto"/>
                  <w:u w:val="none"/>
                  <w:lang w:val="uk-UA"/>
                </w:rPr>
                <w:t>www.bank.gov.ua</w:t>
              </w:r>
            </w:hyperlink>
            <w:r w:rsidR="00CB7EE0" w:rsidRPr="00A850EA">
              <w:rPr>
                <w:lang w:val="uk-UA"/>
              </w:rPr>
              <w:t>).</w:t>
            </w:r>
          </w:p>
          <w:p w:rsidR="009D07D0" w:rsidRPr="00A850EA" w:rsidRDefault="009D07D0" w:rsidP="00BD0769">
            <w:pPr>
              <w:pStyle w:val="a3"/>
              <w:jc w:val="both"/>
              <w:rPr>
                <w:lang w:val="uk-UA"/>
              </w:rPr>
            </w:pPr>
            <w:r w:rsidRPr="00A850EA">
              <w:rPr>
                <w:lang w:val="uk-UA"/>
              </w:rPr>
              <w:t xml:space="preserve">У пропозиції конкурсних торгів ціна вказується за постачання 1 </w:t>
            </w:r>
            <w:r w:rsidR="00BD0769">
              <w:rPr>
                <w:lang w:val="uk-UA"/>
              </w:rPr>
              <w:t>кг</w:t>
            </w:r>
            <w:r w:rsidRPr="00A850EA">
              <w:rPr>
                <w:lang w:val="uk-UA"/>
              </w:rPr>
              <w:t xml:space="preserve"> товару із урахуванням умов, визначених цією документацією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7. Інформація про мову (мови), якою (якими) повинні бути складені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Під час проведення процедур закупівель усі документи готуються українською мовою. Документи які готуються іншими установами, організаціями (крім учасника конкурсного торгу, далі-учасника) можуть бути надані російською мовою. У разі надання будь-яких документів іноземною мовою,  вони повинні бути перекладені на українську мову і  засвідчені  нотаріально або легалізовані у встановленому законодавством України порядку. Тексти повинні бути автентичними, визначальним є  текст, викладений українською мовою.</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II. Порядок внесення змін та надання роз'яснень до документації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Процедура надання роз'яснень 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24"/>
              <w:shd w:val="clear" w:color="auto" w:fill="auto"/>
              <w:tabs>
                <w:tab w:val="left" w:pos="142"/>
                <w:tab w:val="left" w:pos="284"/>
              </w:tabs>
              <w:spacing w:line="240" w:lineRule="auto"/>
              <w:ind w:right="60"/>
              <w:jc w:val="both"/>
              <w:rPr>
                <w:rFonts w:ascii="Times New Roman" w:hAnsi="Times New Roman" w:cs="Times New Roman"/>
                <w:b/>
                <w:sz w:val="28"/>
                <w:lang w:val="uk-UA"/>
              </w:rPr>
            </w:pPr>
            <w:r w:rsidRPr="00A850EA">
              <w:rPr>
                <w:rFonts w:ascii="Times New Roman" w:hAnsi="Times New Roman" w:cs="Times New Roman"/>
                <w:sz w:val="24"/>
                <w:lang w:val="uk-UA"/>
              </w:rPr>
              <w:t xml:space="preserve">Фізична/юридична особа має право не пізніше ніж за 10 днів (за 5 днів - у разі скороченої процедури) до закінчення строку подання пропозицій конкурсних торгів звернутися до замовника за роз'ясненнями щодо документації конкурсних торгів. Замовник повинен надати роз'яснення на звернення протягом трьох днів з дня його отримання та оприлюднити його на </w:t>
            </w:r>
            <w:proofErr w:type="spellStart"/>
            <w:r w:rsidRPr="00A850EA">
              <w:rPr>
                <w:rFonts w:ascii="Times New Roman" w:hAnsi="Times New Roman" w:cs="Times New Roman"/>
                <w:sz w:val="24"/>
                <w:lang w:val="uk-UA"/>
              </w:rPr>
              <w:t>веб-порталі</w:t>
            </w:r>
            <w:proofErr w:type="spellEnd"/>
            <w:r w:rsidRPr="00A850EA">
              <w:rPr>
                <w:rFonts w:ascii="Times New Roman" w:hAnsi="Times New Roman" w:cs="Times New Roman"/>
                <w:sz w:val="24"/>
                <w:lang w:val="uk-UA"/>
              </w:rPr>
              <w:t xml:space="preserve"> Уповноваженого органу відповідно до статті 10 цього Закону</w:t>
            </w:r>
            <w:r w:rsidRPr="00A850EA">
              <w:rPr>
                <w:rFonts w:ascii="Times New Roman" w:hAnsi="Times New Roman" w:cs="Times New Roman"/>
                <w:sz w:val="24"/>
              </w:rPr>
              <w:t>.</w:t>
            </w:r>
          </w:p>
          <w:p w:rsidR="00ED18B3" w:rsidRPr="00A850EA" w:rsidRDefault="00ED18B3" w:rsidP="00021059">
            <w:pPr>
              <w:pStyle w:val="a3"/>
              <w:spacing w:before="0" w:beforeAutospacing="0" w:after="0" w:afterAutospacing="0"/>
              <w:jc w:val="both"/>
              <w:rPr>
                <w:lang w:val="uk-UA"/>
              </w:rPr>
            </w:pPr>
            <w:r w:rsidRPr="00A850EA">
              <w:rPr>
                <w:lang w:val="uk-UA"/>
              </w:rPr>
              <w:t>Замовник має право з власної ініціативи чи за результатами запитів внести зміни до документації конкурсних торгів, продовживши строк подання та розкриття пропозицій конкурсних торгів не менше ніж на сім днів та повідомити письмово протягом одного робочого дня з дня прийняття рішення про внесення зазначених змін усіх осіб, яким було видано документацію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 разі несвоєчасного подання замовником роз'яснень щодо змісту документації конкурсних торгів або несвоєчасного внесення до неї змін замовник повинен продовжити строк подання та розкриття пропозицій конкурсних торгів не менш як на сім днів та повідомити про це всіх осіб, яким було видано документацію конкурсних торгів.</w:t>
            </w:r>
            <w:r w:rsidRPr="00A850EA">
              <w:rPr>
                <w:lang w:val="uk-UA"/>
              </w:rPr>
              <w:br/>
              <w:t>Зазначена інформація оприлюднюється замовником відповідно до статті 10 Закону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2. Порядок проведення зборів з метою роз'яснення запитів </w:t>
            </w:r>
            <w:r w:rsidRPr="00A850EA">
              <w:rPr>
                <w:b/>
                <w:bCs/>
                <w:lang w:val="uk-UA"/>
              </w:rPr>
              <w:lastRenderedPageBreak/>
              <w:t>щодо документації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lastRenderedPageBreak/>
              <w:t>Проведення зборів не планується.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У разі проведення зборів з метою роз'яснення будь-яких запитів щодо документації конкурсних торгів замовник повинен забезпечити </w:t>
            </w:r>
            <w:r w:rsidRPr="00A850EA">
              <w:rPr>
                <w:rFonts w:ascii="Times New Roman" w:hAnsi="Times New Roman"/>
                <w:sz w:val="24"/>
                <w:szCs w:val="24"/>
              </w:rPr>
              <w:lastRenderedPageBreak/>
              <w:t xml:space="preserve">ведення протоколу таких зборів з викладенням у ньому всіх роз'яснень щодо запитів і надіслати його всім особам, яким було подано  документацію конкурсних торгів, незалежно від їх присутності на зборах.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Зазначена інформація оприлюднюються замовником відповідно до статті 10 Закону.</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III. Підготовка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b/>
                <w:bCs/>
                <w:lang w:val="uk-UA"/>
              </w:rPr>
            </w:pPr>
            <w:r w:rsidRPr="00A850EA">
              <w:rPr>
                <w:b/>
                <w:bCs/>
                <w:lang w:val="uk-UA"/>
              </w:rPr>
              <w:t>1. Оформлення пропозиції конкурсних торгів</w:t>
            </w:r>
            <w:r w:rsidRPr="00A850EA">
              <w:rPr>
                <w:lang w:val="uk-UA"/>
              </w:rPr>
              <w:br/>
            </w:r>
            <w:r w:rsidRPr="00A850EA">
              <w:rPr>
                <w:b/>
                <w:bCs/>
                <w:lang w:val="uk-UA"/>
              </w:rPr>
              <w:t xml:space="preserve">* </w:t>
            </w:r>
            <w:r w:rsidRPr="00A850EA">
              <w:rPr>
                <w:lang w:val="uk-UA"/>
              </w:rPr>
              <w:t>Ця вимога не стосується учасників, які здійснюють діяльність без печатки згідно з чинним законодавством, за винятком оригіналів чи нотаріально завірених документів, виданих учаснику іншими організаціями (підприємствами, установами) </w:t>
            </w:r>
          </w:p>
        </w:tc>
        <w:tc>
          <w:tcPr>
            <w:tcW w:w="3597" w:type="pct"/>
            <w:tcBorders>
              <w:top w:val="outset" w:sz="6" w:space="0" w:color="auto"/>
              <w:left w:val="outset" w:sz="6" w:space="0" w:color="auto"/>
              <w:bottom w:val="outset" w:sz="6" w:space="0" w:color="auto"/>
              <w:right w:val="outset" w:sz="6" w:space="0" w:color="auto"/>
            </w:tcBorders>
          </w:tcPr>
          <w:p w:rsidR="00ED18B3" w:rsidRPr="00A850EA" w:rsidRDefault="00ED18B3" w:rsidP="00021059">
            <w:pPr>
              <w:pStyle w:val="a3"/>
              <w:spacing w:before="0" w:beforeAutospacing="0" w:after="0" w:afterAutospacing="0"/>
              <w:jc w:val="both"/>
              <w:rPr>
                <w:ins w:id="0" w:author="Владелец" w:date="2012-02-08T16:13:00Z"/>
                <w:lang w:val="uk-UA"/>
              </w:rPr>
            </w:pPr>
            <w:r w:rsidRPr="00A850EA">
              <w:rPr>
                <w:lang w:val="uk-UA"/>
              </w:rPr>
              <w:t>Пропозиція конкурсних торгів подається у письмовій друкованій формі за підписом уповноваженої посадової особи учасника. Такі повноваження зазначаються у письмовому дорученні, що подається у складі пропозиції конкурсних торгів.</w:t>
            </w:r>
          </w:p>
          <w:p w:rsidR="00ED18B3" w:rsidRPr="00A850EA" w:rsidRDefault="00ED18B3" w:rsidP="00021059">
            <w:pPr>
              <w:tabs>
                <w:tab w:val="left" w:pos="0"/>
              </w:tabs>
              <w:jc w:val="both"/>
              <w:rPr>
                <w:lang w:val="uk-UA"/>
              </w:rPr>
            </w:pPr>
            <w:r w:rsidRPr="00A850EA">
              <w:rPr>
                <w:lang w:val="uk-UA"/>
              </w:rPr>
              <w:t>Усі сторінки пропозиції конкурсних торгів, які містять інформацію, повинні містити підпис уповноваженої посадової особи учасника та</w:t>
            </w:r>
            <w:r w:rsidR="0033367E" w:rsidRPr="00A850EA">
              <w:rPr>
                <w:lang w:val="uk-UA"/>
              </w:rPr>
              <w:t xml:space="preserve"> можуть мати</w:t>
            </w:r>
            <w:r w:rsidRPr="00A850EA">
              <w:rPr>
                <w:lang w:val="uk-UA"/>
              </w:rPr>
              <w:t xml:space="preserve"> печатку* учасника (крім підприємців, що здійснюють діяльність без печатки згідно чинного законодавства)без винятку. Якщо документи підписується іншою особою, яка не уповноважена на це засновницькими (установчими) документами Учасника, її повноваження зазначаються у письмовому дорученні, що має входити до складу пропозиції конкурсних торгів. Усі сторінки документів, що надаються Учасником у складі його пропозиції конкурсних торгів, які не містять будь-якої інформації відповідно до положень цієї документації конкурсних торгів, повинні бути засвідчені посадовими особами цього Учасника відповідно до їх компетенції та з урахуванням норм чинного законодавства України.</w:t>
            </w:r>
          </w:p>
          <w:p w:rsidR="00ED18B3" w:rsidRPr="00A850EA" w:rsidRDefault="00ED18B3" w:rsidP="00021059">
            <w:pPr>
              <w:pStyle w:val="a3"/>
              <w:spacing w:before="0" w:beforeAutospacing="0" w:after="0" w:afterAutospacing="0"/>
              <w:jc w:val="both"/>
              <w:rPr>
                <w:lang w:val="uk-UA"/>
              </w:rPr>
            </w:pPr>
            <w:r w:rsidRPr="00A850EA">
              <w:rPr>
                <w:lang w:val="uk-UA"/>
              </w:rPr>
              <w:t xml:space="preserve">На зворотній стороні останнього аркуша має бути запис із </w:t>
            </w:r>
            <w:proofErr w:type="spellStart"/>
            <w:r w:rsidRPr="00A850EA">
              <w:rPr>
                <w:lang w:val="uk-UA"/>
              </w:rPr>
              <w:t>вказанням</w:t>
            </w:r>
            <w:proofErr w:type="spellEnd"/>
            <w:r w:rsidRPr="00A850EA">
              <w:rPr>
                <w:lang w:val="uk-UA"/>
              </w:rPr>
              <w:t xml:space="preserve"> кількості пронумерованих сторінок, який засвідчується підписом та печаткою* учасника.</w:t>
            </w:r>
          </w:p>
          <w:p w:rsidR="00ED18B3" w:rsidRPr="00A850EA" w:rsidRDefault="00ED18B3" w:rsidP="00021059">
            <w:pPr>
              <w:pStyle w:val="a3"/>
              <w:spacing w:before="0" w:beforeAutospacing="0" w:after="0" w:afterAutospacing="0"/>
              <w:jc w:val="both"/>
              <w:rPr>
                <w:lang w:val="uk-UA"/>
              </w:rPr>
            </w:pPr>
            <w:r w:rsidRPr="00A850EA">
              <w:rPr>
                <w:lang w:val="uk-UA"/>
              </w:rPr>
              <w:t>Першою сторінкою пропозиції має бути реєстр та/або перелік наданих документів та/або інший документ, в якому зазначений склад поданих документів.;</w:t>
            </w:r>
          </w:p>
          <w:p w:rsidR="00ED18B3" w:rsidRPr="00A850EA" w:rsidRDefault="00ED18B3" w:rsidP="00021059">
            <w:pPr>
              <w:widowControl w:val="0"/>
              <w:autoSpaceDE w:val="0"/>
              <w:autoSpaceDN w:val="0"/>
              <w:adjustRightInd w:val="0"/>
              <w:jc w:val="both"/>
            </w:pPr>
            <w:r w:rsidRPr="00A850EA">
              <w:rPr>
                <w:lang w:val="uk-UA"/>
              </w:rPr>
              <w:t xml:space="preserve">Документи пропозиції конкурсних торгів опечатуються в одному конверті, який у місцях склеювання повинен містити </w:t>
            </w:r>
            <w:r w:rsidR="00AC0747" w:rsidRPr="00A850EA">
              <w:rPr>
                <w:lang w:val="uk-UA"/>
              </w:rPr>
              <w:t xml:space="preserve">підпис уповноваженої особи та </w:t>
            </w:r>
            <w:r w:rsidR="00236294" w:rsidRPr="00A850EA">
              <w:rPr>
                <w:lang w:val="uk-UA"/>
              </w:rPr>
              <w:t xml:space="preserve">може містити </w:t>
            </w:r>
            <w:r w:rsidRPr="00A850EA">
              <w:rPr>
                <w:lang w:val="uk-UA"/>
              </w:rPr>
              <w:t>відбиток печатки учасника  (*крім підприємців, що здійснюють діяльність без печатки згідно чинного законодавства) та на якому повинно бути зазначено</w:t>
            </w:r>
            <w:r w:rsidRPr="00A850EA">
              <w:t>:</w:t>
            </w:r>
          </w:p>
          <w:p w:rsidR="00ED18B3" w:rsidRPr="00A850EA" w:rsidRDefault="00ED18B3" w:rsidP="00021059">
            <w:pPr>
              <w:pStyle w:val="a3"/>
              <w:spacing w:before="0" w:beforeAutospacing="0" w:after="0" w:afterAutospacing="0"/>
              <w:jc w:val="both"/>
              <w:rPr>
                <w:i/>
                <w:lang w:val="uk-UA"/>
              </w:rPr>
            </w:pPr>
            <w:r w:rsidRPr="00A850EA">
              <w:rPr>
                <w:i/>
                <w:lang w:val="uk-UA"/>
              </w:rPr>
              <w:t>Управління освіти Южноукраїнської міської ради;</w:t>
            </w:r>
          </w:p>
          <w:p w:rsidR="00ED18B3" w:rsidRPr="00A850EA" w:rsidRDefault="00ED18B3" w:rsidP="00021059">
            <w:pPr>
              <w:pStyle w:val="a3"/>
              <w:spacing w:before="0" w:beforeAutospacing="0" w:after="0" w:afterAutospacing="0"/>
              <w:jc w:val="both"/>
              <w:rPr>
                <w:lang w:val="uk-UA"/>
              </w:rPr>
            </w:pPr>
            <w:r w:rsidRPr="00A850EA">
              <w:rPr>
                <w:i/>
                <w:lang w:val="uk-UA"/>
              </w:rPr>
              <w:t>Ідентифікаційний код 04653220;</w:t>
            </w:r>
            <w:r w:rsidRPr="00A850EA">
              <w:rPr>
                <w:lang w:val="uk-UA"/>
              </w:rPr>
              <w:t xml:space="preserve"> </w:t>
            </w:r>
          </w:p>
          <w:p w:rsidR="00ED18B3" w:rsidRPr="00A850EA" w:rsidRDefault="00ED18B3" w:rsidP="00021059">
            <w:pPr>
              <w:tabs>
                <w:tab w:val="left" w:pos="1440"/>
              </w:tabs>
              <w:jc w:val="both"/>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 проспект Леніна , 16; </w:t>
            </w:r>
          </w:p>
          <w:p w:rsidR="00ED18B3" w:rsidRPr="00A850EA" w:rsidRDefault="00AC0747" w:rsidP="00021059">
            <w:pPr>
              <w:tabs>
                <w:tab w:val="left" w:pos="1440"/>
              </w:tabs>
              <w:jc w:val="both"/>
              <w:rPr>
                <w:i/>
                <w:lang w:val="uk-UA"/>
              </w:rPr>
            </w:pPr>
            <w:r w:rsidRPr="00A850EA">
              <w:rPr>
                <w:i/>
                <w:szCs w:val="22"/>
                <w:lang w:val="uk-UA"/>
              </w:rPr>
              <w:t xml:space="preserve">Назва предмету закупівлі </w:t>
            </w:r>
          </w:p>
          <w:p w:rsidR="00ED18B3" w:rsidRPr="00A850EA" w:rsidRDefault="00ED18B3" w:rsidP="00021059">
            <w:pPr>
              <w:jc w:val="both"/>
              <w:rPr>
                <w:lang w:val="uk-UA"/>
              </w:rPr>
            </w:pPr>
            <w:r w:rsidRPr="00A850EA">
              <w:rPr>
                <w:lang w:val="uk-UA"/>
              </w:rPr>
              <w:t>повне найменування (прізвище, ім'я, по батькові) учасника процедури закупівлі, його місцезнаходження (місце проживання), ідентифікаційний код за ЄДРПОУ, номери контактних телефонів;</w:t>
            </w:r>
            <w:r w:rsidRPr="00A850EA">
              <w:rPr>
                <w:lang w:val="uk-UA"/>
              </w:rPr>
              <w:br/>
              <w:t xml:space="preserve">маркування: </w:t>
            </w:r>
          </w:p>
          <w:p w:rsidR="00ED18B3" w:rsidRPr="00A850EA" w:rsidRDefault="00ED18B3" w:rsidP="00021059">
            <w:pPr>
              <w:jc w:val="both"/>
              <w:rPr>
                <w:lang w:val="uk-UA"/>
              </w:rPr>
            </w:pPr>
            <w:r w:rsidRPr="00A850EA">
              <w:rPr>
                <w:lang w:val="uk-UA"/>
              </w:rPr>
              <w:t xml:space="preserve">"Не відкривати до </w:t>
            </w:r>
            <w:r w:rsidR="00AC0747" w:rsidRPr="00A850EA">
              <w:rPr>
                <w:iCs/>
                <w:lang w:val="uk-UA"/>
              </w:rPr>
              <w:t>___</w:t>
            </w:r>
            <w:r w:rsidRPr="00A850EA">
              <w:rPr>
                <w:iCs/>
                <w:lang w:val="uk-UA"/>
              </w:rPr>
              <w:t xml:space="preserve"> год. </w:t>
            </w:r>
            <w:r w:rsidR="00AC0747" w:rsidRPr="00A850EA">
              <w:rPr>
                <w:iCs/>
                <w:lang w:val="uk-UA"/>
              </w:rPr>
              <w:t>__</w:t>
            </w:r>
            <w:r w:rsidRPr="00A850EA">
              <w:rPr>
                <w:iCs/>
                <w:lang w:val="uk-UA"/>
              </w:rPr>
              <w:t>хв. за київським часом</w:t>
            </w:r>
            <w:r w:rsidRPr="00A850EA">
              <w:rPr>
                <w:lang w:val="uk-UA"/>
              </w:rPr>
              <w:t xml:space="preserve"> </w:t>
            </w:r>
            <w:r w:rsidR="00AC0747" w:rsidRPr="00A850EA">
              <w:rPr>
                <w:lang w:val="uk-UA"/>
              </w:rPr>
              <w:t>____________</w:t>
            </w:r>
            <w:r w:rsidRPr="00A850EA">
              <w:rPr>
                <w:lang w:val="uk-UA"/>
              </w:rPr>
              <w:t xml:space="preserve"> року (зазначаються дата та час розкриття пропозицій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Якщо конверт, що містить пропозицію конкурсних торгів, не оформлений, не запечатаний або не промаркований у відповідності з вищенаведеними вимогами, Замовник не несе відповідальності за передчасне розкриття конверта, його втрату або запізнення.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Кожний учасник має право подати лише одну пропозицію конкурсних торгів. </w:t>
            </w:r>
          </w:p>
          <w:p w:rsidR="00ED18B3" w:rsidRPr="00A850EA" w:rsidRDefault="00ED18B3" w:rsidP="00021059">
            <w:pPr>
              <w:widowControl w:val="0"/>
              <w:autoSpaceDE w:val="0"/>
              <w:autoSpaceDN w:val="0"/>
              <w:adjustRightInd w:val="0"/>
              <w:jc w:val="both"/>
              <w:rPr>
                <w:lang w:val="uk-UA"/>
              </w:rPr>
            </w:pPr>
            <w:r w:rsidRPr="00A850EA">
              <w:rPr>
                <w:lang w:val="uk-UA"/>
              </w:rPr>
              <w:t xml:space="preserve">Учасник подає пропозицію конкурсних торгів щодо всього предмету </w:t>
            </w:r>
            <w:r w:rsidRPr="00A850EA">
              <w:rPr>
                <w:lang w:val="uk-UA"/>
              </w:rPr>
              <w:lastRenderedPageBreak/>
              <w:t>закупівлі, визначеного у Додатку 3 до цієї Документації конкурсних торгів.</w:t>
            </w:r>
          </w:p>
          <w:p w:rsidR="00ED18B3" w:rsidRPr="00A850EA" w:rsidRDefault="00ED18B3" w:rsidP="00021059">
            <w:pPr>
              <w:pStyle w:val="a3"/>
              <w:spacing w:before="0" w:beforeAutospacing="0" w:after="0" w:afterAutospacing="0"/>
              <w:jc w:val="both"/>
              <w:rPr>
                <w:lang w:val="uk-UA"/>
              </w:rPr>
            </w:pPr>
            <w:r w:rsidRPr="00A850EA">
              <w:rPr>
                <w:lang w:val="uk-UA"/>
              </w:rPr>
              <w:t>Увага! Для оформлення пропозиції конкурсних торгів відповідно до умов цієї документації учасник вивчає інструкції, форми та терміни, наведені у неї. Неспроможність надати всю інформацію, що потребує документація конкурсних торгів, або подання пропозиції конкурсних торгів, яка не відповідає вимогам документації конкурсних торгів, буде віднесена на ризик учасника та може спричинити за собою відхилення такої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Зміст пропозиції конкурсних торгів учасника</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Пропозиція, що подається учасником, повинна містити наступні документи та інформацію</w:t>
            </w:r>
            <w:r w:rsidRPr="00A850EA">
              <w:t>:</w:t>
            </w:r>
          </w:p>
          <w:p w:rsidR="00ED18B3" w:rsidRPr="00A850EA" w:rsidRDefault="00ED18B3" w:rsidP="00021059">
            <w:pPr>
              <w:pStyle w:val="a3"/>
              <w:spacing w:before="0" w:beforeAutospacing="0" w:after="0" w:afterAutospacing="0"/>
              <w:jc w:val="both"/>
              <w:rPr>
                <w:lang w:val="uk-UA"/>
              </w:rPr>
            </w:pPr>
            <w:r w:rsidRPr="00A850EA">
              <w:rPr>
                <w:lang w:val="uk-UA"/>
              </w:rPr>
              <w:t>реєстр та/або перелік наданих документів та/або інший документ, в якому зазначений склад поданих документів</w:t>
            </w:r>
            <w:r w:rsidR="00AC0747" w:rsidRPr="00A850EA">
              <w:rPr>
                <w:lang w:val="uk-UA"/>
              </w:rPr>
              <w:t>, засвідчений підписом учасника та печаткою (у разі наявності)</w:t>
            </w:r>
            <w:r w:rsidRPr="00A850EA">
              <w:rPr>
                <w:lang w:val="uk-UA"/>
              </w:rPr>
              <w:t>;</w:t>
            </w:r>
          </w:p>
          <w:p w:rsidR="00ED18B3" w:rsidRPr="00A850EA" w:rsidRDefault="00ED18B3" w:rsidP="00021059">
            <w:pPr>
              <w:jc w:val="both"/>
              <w:rPr>
                <w:lang w:val="uk-UA"/>
              </w:rPr>
            </w:pPr>
            <w:r w:rsidRPr="00A850EA">
              <w:rPr>
                <w:lang w:val="uk-UA"/>
              </w:rPr>
              <w:t xml:space="preserve">оригінал або завірену належним чином копію документу, який підтверджує статус та повноваження особи на підписання пропозиції конкурсних торгів </w:t>
            </w:r>
          </w:p>
          <w:p w:rsidR="00ED18B3" w:rsidRPr="00A850EA" w:rsidRDefault="00ED18B3" w:rsidP="00021059">
            <w:pPr>
              <w:jc w:val="both"/>
              <w:rPr>
                <w:lang w:val="uk-UA"/>
              </w:rPr>
            </w:pPr>
            <w:r w:rsidRPr="00A850EA">
              <w:rPr>
                <w:lang w:val="uk-UA"/>
              </w:rPr>
              <w:t xml:space="preserve">(у разі підписання пропозиції керівником організації-учасника - виписка (витяг) з протоколу зборів засновників про призначення директора, президента, голови правління тощо, </w:t>
            </w:r>
          </w:p>
          <w:p w:rsidR="00ED18B3" w:rsidRPr="00A850EA" w:rsidRDefault="00ED18B3" w:rsidP="00021059">
            <w:pPr>
              <w:jc w:val="both"/>
              <w:rPr>
                <w:lang w:val="uk-UA"/>
              </w:rPr>
            </w:pPr>
            <w:r w:rsidRPr="00A850EA">
              <w:rPr>
                <w:lang w:val="uk-UA"/>
              </w:rPr>
              <w:t>у разі підписання документів пропозиції іншою особою – оригінал або нотаріально завірена копія доручення (довіреності) керівника учасника та документальне підтвердження статусу та повноважень особи, яка видала доручення (довіреність), щодо видачі доручення (довіреності)) та документи відповідно до вимог додатку №2 документації конкурсних торгів;</w:t>
            </w:r>
          </w:p>
          <w:p w:rsidR="00ED18B3" w:rsidRPr="00A850EA" w:rsidRDefault="00ED18B3" w:rsidP="00021059">
            <w:pPr>
              <w:jc w:val="both"/>
              <w:rPr>
                <w:lang w:val="uk-UA"/>
              </w:rPr>
            </w:pPr>
            <w:r w:rsidRPr="00A850EA">
              <w:rPr>
                <w:lang w:val="uk-UA"/>
              </w:rPr>
              <w:t xml:space="preserve">інформацію та документи про відповідність запропонованого предмету закупівлі вимогам цієї Документації конкурсних торгів, підготовлені відповідно до вимог п.7 Розділу ІІІ та додатку 3 документації конкурсних торгів; </w:t>
            </w:r>
          </w:p>
          <w:p w:rsidR="00ED18B3" w:rsidRPr="00A850EA" w:rsidRDefault="00ED18B3" w:rsidP="00021059">
            <w:pPr>
              <w:jc w:val="both"/>
            </w:pPr>
            <w:r w:rsidRPr="00A850EA">
              <w:rPr>
                <w:lang w:val="uk-UA"/>
              </w:rPr>
              <w:t>документальне підтвердження відповідності учасника встановленим кваліфікаційним критеріям та вимогам статті 17 Закону додаток №4 до документації конкурсних торгів;</w:t>
            </w:r>
          </w:p>
          <w:p w:rsidR="00ED18B3" w:rsidRPr="00A850EA" w:rsidRDefault="00ED18B3" w:rsidP="00021059">
            <w:pPr>
              <w:jc w:val="both"/>
              <w:rPr>
                <w:lang w:val="uk-UA"/>
              </w:rPr>
            </w:pPr>
            <w:r w:rsidRPr="00A850EA">
              <w:rPr>
                <w:lang w:val="uk-UA"/>
              </w:rPr>
              <w:t>згода з істотними умовами Договору про закупівлю викладеними у додатку № 6 Документації конкурсних торгів та гарантійний лист Учасника у довільній формі, завірений печаткою і підписом щодо можливості корегування ціни в бік зменшення в разі коливання ринкових цін ;</w:t>
            </w:r>
          </w:p>
          <w:p w:rsidR="00ED18B3" w:rsidRPr="00A850EA" w:rsidRDefault="00ED18B3" w:rsidP="00021059">
            <w:pPr>
              <w:jc w:val="both"/>
              <w:rPr>
                <w:lang w:val="uk-UA"/>
              </w:rPr>
            </w:pPr>
            <w:r w:rsidRPr="00A850EA">
              <w:rPr>
                <w:lang w:val="uk-UA"/>
              </w:rPr>
              <w:t xml:space="preserve">заповнену форму згідно з додатком 7 Документації конкурсних торгів; </w:t>
            </w:r>
          </w:p>
          <w:p w:rsidR="00ED18B3" w:rsidRPr="00A850EA" w:rsidRDefault="00ED18B3" w:rsidP="00021059">
            <w:pPr>
              <w:jc w:val="both"/>
              <w:rPr>
                <w:lang w:val="uk-UA"/>
              </w:rPr>
            </w:pPr>
            <w:r w:rsidRPr="00A850EA">
              <w:rPr>
                <w:lang w:val="uk-UA"/>
              </w:rPr>
              <w:t>інші документи та інформацію, складання/подання яких, передбачені умовами цієї документації конкурсних торгів;</w:t>
            </w:r>
          </w:p>
          <w:p w:rsidR="00ED18B3" w:rsidRPr="00A850EA" w:rsidRDefault="00ED18B3" w:rsidP="00021059">
            <w:pPr>
              <w:jc w:val="both"/>
              <w:rPr>
                <w:lang w:val="uk-UA"/>
              </w:rPr>
            </w:pPr>
            <w:r w:rsidRPr="00A850EA">
              <w:rPr>
                <w:lang w:val="uk-UA"/>
              </w:rPr>
              <w:t>листа-згоди  на обробку, використання, поширення та доступу до персональних даних з метою забезпечення участі у процедурі конкурсних торгів</w:t>
            </w:r>
            <w:r w:rsidRPr="00A850EA">
              <w:rPr>
                <w:b/>
                <w:lang w:val="uk-UA"/>
              </w:rPr>
              <w:t xml:space="preserve"> </w:t>
            </w:r>
            <w:r w:rsidRPr="00A850EA">
              <w:rPr>
                <w:lang w:val="uk-UA"/>
              </w:rPr>
              <w:t>(додаток № 8),</w:t>
            </w:r>
          </w:p>
          <w:p w:rsidR="00FD3175" w:rsidRPr="00A850EA" w:rsidRDefault="00FD3175" w:rsidP="00021059">
            <w:pPr>
              <w:jc w:val="both"/>
              <w:rPr>
                <w:lang w:val="uk-UA"/>
              </w:rPr>
            </w:pPr>
            <w:r w:rsidRPr="00A850EA">
              <w:rPr>
                <w:lang w:val="uk-UA"/>
              </w:rPr>
              <w:t>Окремо від документів, що входять до складу пропозиції конкурсних торгів учасника, подається довіреність оформлена відповідно до статті 246 Цивільного кодексу України, що підтверджує повноваження представника учасника – в разі його участі у процедурах торгів, для можливості встановлення особи представника учасника (на підставі паспорту) до початку проведення процедури розкриття пропозицій конкурсних торгів, на право виступати від імені учасника під час проведення торгів.</w:t>
            </w:r>
          </w:p>
          <w:p w:rsidR="00ED18B3" w:rsidRPr="00A850EA" w:rsidRDefault="00ED18B3" w:rsidP="00021059">
            <w:pPr>
              <w:tabs>
                <w:tab w:val="left" w:pos="0"/>
              </w:tabs>
              <w:jc w:val="both"/>
              <w:rPr>
                <w:lang w:val="uk-UA"/>
              </w:rPr>
            </w:pPr>
            <w:r w:rsidRPr="00A850EA">
              <w:rPr>
                <w:lang w:val="uk-UA"/>
              </w:rPr>
              <w:t>Пропозиція конкурсних торгів не повинна містити:</w:t>
            </w:r>
          </w:p>
          <w:p w:rsidR="00ED18B3" w:rsidRPr="00A850EA" w:rsidRDefault="00ED18B3" w:rsidP="00ED18B3">
            <w:pPr>
              <w:widowControl w:val="0"/>
              <w:numPr>
                <w:ilvl w:val="0"/>
                <w:numId w:val="10"/>
              </w:numPr>
              <w:autoSpaceDE w:val="0"/>
              <w:autoSpaceDN w:val="0"/>
              <w:adjustRightInd w:val="0"/>
              <w:ind w:left="329" w:right="15" w:firstLine="0"/>
              <w:jc w:val="both"/>
              <w:rPr>
                <w:i/>
                <w:spacing w:val="-1"/>
                <w:lang w:val="uk-UA"/>
              </w:rPr>
            </w:pPr>
            <w:r w:rsidRPr="00A850EA">
              <w:rPr>
                <w:spacing w:val="2"/>
                <w:lang w:val="uk-UA"/>
              </w:rPr>
              <w:lastRenderedPageBreak/>
              <w:t xml:space="preserve">документів, зміст яких може бути розцінений Замовником як моральний </w:t>
            </w:r>
            <w:r w:rsidRPr="00A850EA">
              <w:rPr>
                <w:spacing w:val="3"/>
                <w:lang w:val="uk-UA"/>
              </w:rPr>
              <w:t xml:space="preserve">тиск з метою одержання вигідних для Учасника результатів торгів (наприклад, погроз щодо можливого </w:t>
            </w:r>
            <w:r w:rsidRPr="00A850EA">
              <w:rPr>
                <w:spacing w:val="-2"/>
                <w:lang w:val="uk-UA"/>
              </w:rPr>
              <w:t xml:space="preserve">оскарження невигідних для Учасника рішень Замовника, копій рішень уповноважених органів чи судів щодо </w:t>
            </w:r>
            <w:r w:rsidRPr="00A850EA">
              <w:rPr>
                <w:spacing w:val="-1"/>
                <w:lang w:val="uk-UA"/>
              </w:rPr>
              <w:t>задоволення скарг за результатами інших торгів)</w:t>
            </w:r>
            <w:r w:rsidRPr="00A850EA">
              <w:rPr>
                <w:i/>
                <w:spacing w:val="-1"/>
                <w:lang w:val="uk-UA"/>
              </w:rPr>
              <w:t>;</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умов, що суперечать чинному законодавству України;</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підроблених документів чи підроблених копій документів;</w:t>
            </w:r>
          </w:p>
          <w:p w:rsidR="00ED18B3" w:rsidRPr="00A850EA" w:rsidRDefault="00ED18B3" w:rsidP="00ED18B3">
            <w:pPr>
              <w:widowControl w:val="0"/>
              <w:numPr>
                <w:ilvl w:val="0"/>
                <w:numId w:val="10"/>
              </w:numPr>
              <w:autoSpaceDE w:val="0"/>
              <w:autoSpaceDN w:val="0"/>
              <w:adjustRightInd w:val="0"/>
              <w:ind w:left="329" w:right="15" w:firstLine="0"/>
              <w:jc w:val="both"/>
              <w:rPr>
                <w:lang w:val="uk-UA"/>
              </w:rPr>
            </w:pPr>
            <w:r w:rsidRPr="00A850EA">
              <w:rPr>
                <w:lang w:val="uk-UA"/>
              </w:rPr>
              <w:t>будь-яких невизначеностей у формулюваннях ціни пропозиції конкурсних торгів, показників, висунутих в якості критеріїв оцінки пропозицій конкурсних торгів, будь-яких термінів та строків, включаючи строки виконання закупівлі, дійсності пропозиції конкурсних торгів, тощо;</w:t>
            </w:r>
          </w:p>
          <w:p w:rsidR="0014304A" w:rsidRPr="00A850EA" w:rsidRDefault="00ED18B3" w:rsidP="0014304A">
            <w:pPr>
              <w:ind w:right="15"/>
              <w:jc w:val="both"/>
              <w:rPr>
                <w:lang w:val="uk-UA"/>
              </w:rPr>
            </w:pPr>
            <w:r w:rsidRPr="00A850EA">
              <w:rPr>
                <w:lang w:val="uk-UA"/>
              </w:rPr>
              <w:t>Пропозицію, надану з порушенням цих застережень, буде відхилено як невідповідну до умов документації конкурсних торгів.</w:t>
            </w:r>
          </w:p>
          <w:p w:rsidR="00ED18B3" w:rsidRPr="00A850EA" w:rsidRDefault="00ED18B3" w:rsidP="0014304A">
            <w:pPr>
              <w:ind w:right="15"/>
              <w:jc w:val="both"/>
              <w:rPr>
                <w:lang w:val="uk-UA"/>
              </w:rPr>
            </w:pPr>
            <w:r w:rsidRPr="00A850EA">
              <w:rPr>
                <w:iCs/>
                <w:lang w:val="uk-UA"/>
              </w:rPr>
              <w:t>При оформленні пропозиції конкурсного торгу використання факсиміле</w:t>
            </w:r>
            <w:r w:rsidRPr="00A850EA">
              <w:rPr>
                <w:rFonts w:ascii="Arial" w:hAnsi="Arial" w:cs="Arial"/>
                <w:sz w:val="23"/>
                <w:szCs w:val="23"/>
                <w:shd w:val="clear" w:color="auto" w:fill="FFFFFF"/>
                <w:lang w:val="uk-UA"/>
              </w:rPr>
              <w:t xml:space="preserve"> - </w:t>
            </w:r>
            <w:r w:rsidRPr="00A850EA">
              <w:rPr>
                <w:shd w:val="clear" w:color="auto" w:fill="FFFFFF"/>
                <w:lang w:val="uk-UA"/>
              </w:rPr>
              <w:t>печатка, кліше, за допомогою якого відтворюється власноручний підпис</w:t>
            </w:r>
            <w:r w:rsidRPr="00A850EA">
              <w:rPr>
                <w:rStyle w:val="apple-converted-space"/>
                <w:rFonts w:ascii="Arial" w:hAnsi="Arial" w:cs="Arial"/>
                <w:sz w:val="23"/>
                <w:szCs w:val="23"/>
                <w:shd w:val="clear" w:color="auto" w:fill="FFFFFF"/>
              </w:rPr>
              <w:t> </w:t>
            </w:r>
            <w:r w:rsidRPr="00A850EA">
              <w:rPr>
                <w:iCs/>
                <w:lang w:val="uk-UA"/>
              </w:rPr>
              <w:t xml:space="preserve"> </w:t>
            </w:r>
            <w:r w:rsidRPr="00A850EA">
              <w:rPr>
                <w:iCs/>
                <w:u w:val="single"/>
                <w:lang w:val="uk-UA"/>
              </w:rPr>
              <w:t>НЕ допускається</w:t>
            </w:r>
            <w:r w:rsidRPr="00A850EA">
              <w:rPr>
                <w:iCs/>
                <w:lang w:val="uk-UA"/>
              </w:rPr>
              <w:t>.</w:t>
            </w:r>
          </w:p>
          <w:p w:rsidR="00ED18B3" w:rsidRPr="00A850EA" w:rsidRDefault="00ED18B3" w:rsidP="00021059">
            <w:pPr>
              <w:ind w:right="22"/>
              <w:jc w:val="both"/>
              <w:rPr>
                <w:iCs/>
                <w:lang w:val="uk-UA"/>
              </w:rPr>
            </w:pPr>
            <w:r w:rsidRPr="00A850EA">
              <w:rPr>
                <w:iCs/>
                <w:lang w:val="uk-UA"/>
              </w:rPr>
              <w:t>Копії документів, виготовлених за допомогою технічних засобів, повинні бути розбірливими, придатними для прочитання.</w:t>
            </w:r>
          </w:p>
          <w:p w:rsidR="00ED18B3" w:rsidRPr="00A850EA" w:rsidRDefault="00ED18B3" w:rsidP="00021059">
            <w:pPr>
              <w:widowControl w:val="0"/>
              <w:autoSpaceDE w:val="0"/>
              <w:autoSpaceDN w:val="0"/>
              <w:adjustRightInd w:val="0"/>
              <w:jc w:val="both"/>
              <w:rPr>
                <w:lang w:val="uk-UA"/>
              </w:rPr>
            </w:pPr>
            <w:r w:rsidRPr="00A850EA">
              <w:rPr>
                <w:lang w:val="uk-UA"/>
              </w:rPr>
              <w:t xml:space="preserve">Для правильного оформлення пропозиції конкурсних торгів учасник вивчає всі інструкції, форми, терміни та специфікації, наведені у Документації конкурсних торгів. Неспроможність подати всю інформацію, що потребує Документація конкурсних торгів, або подання пропозиції, яка не відповідає вимогам в усіх відношеннях, буде віднесена на ризик учасника та спричинить за собою відхилення такої пропозиції. </w:t>
            </w:r>
          </w:p>
          <w:p w:rsidR="00ED18B3" w:rsidRPr="00A850EA" w:rsidRDefault="00ED18B3" w:rsidP="00021059">
            <w:pPr>
              <w:widowControl w:val="0"/>
              <w:autoSpaceDE w:val="0"/>
              <w:autoSpaceDN w:val="0"/>
              <w:adjustRightInd w:val="0"/>
              <w:jc w:val="both"/>
              <w:rPr>
                <w:lang w:val="uk-UA"/>
              </w:rPr>
            </w:pPr>
            <w:r w:rsidRPr="00A850EA">
              <w:rPr>
                <w:lang w:val="uk-UA"/>
              </w:rPr>
              <w:t>Документи та інформація, які вимагаються замовником відповідно до вимог цієї Документації конкурсних торгів у складі пропозиції конкурсних торгів, але не передбачені чинним законодавством України для суб'єктів підприємницької діяльності та фізичних осіб, не подаються останніми в складі своєї пропозиції конкурсних торгів, про що такий учасник повинен зазначити у своїй пропозиції конкурсних торгів, включаючи обґрунтування та причини неподання документів та інформації.</w:t>
            </w:r>
          </w:p>
          <w:p w:rsidR="00ED18B3" w:rsidRPr="00A850EA" w:rsidRDefault="00ED18B3" w:rsidP="00021059">
            <w:pPr>
              <w:jc w:val="both"/>
            </w:pPr>
            <w:r w:rsidRPr="00A850EA">
              <w:rPr>
                <w:lang w:val="uk-UA"/>
              </w:rPr>
              <w:t xml:space="preserve">Замовник не заперечує щодо надання учасником за його бажанням будь-яких додаткових документів про досвід учасника та його технічні можливості щодо поставки/виготовлення предмета закупівлі. Неподання таких додаткових документів, які не вимагаються Документацією конкурсних торгів, не буде розцінено як невідповідність пропозиції конкурсних торгів умовам Документації конкурсних торгів. Всі сторінки пропозиції, на яких зроблені будь-які окремі записи або правки, мають містити напис біля виправлення наступного змісту: </w:t>
            </w:r>
            <w:r w:rsidRPr="00A850EA">
              <w:rPr>
                <w:i/>
                <w:lang w:val="uk-UA"/>
              </w:rPr>
              <w:t>«Виправленому вірити» дата, підпис, прізвище та ініціали особи або осіб, що підписують пропозицію</w:t>
            </w:r>
            <w:r w:rsidRPr="00A850EA">
              <w:rPr>
                <w:lang w:val="uk-UA"/>
              </w:rPr>
              <w:t>. Відповідальність за помилки друку у документах, надісланих до комітету конкурсних торгів та підписаних відповідним чином, несе учасник.</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rFonts w:eastAsia="Calibri"/>
                <w:lang w:val="uk-UA"/>
              </w:rPr>
            </w:pPr>
            <w:r w:rsidRPr="00A850EA">
              <w:rPr>
                <w:rFonts w:eastAsia="Calibri"/>
                <w:spacing w:val="3"/>
                <w:lang w:val="uk-UA"/>
              </w:rPr>
              <w:t>Не вимагається</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4. Умови повернення чи неповернення </w:t>
            </w:r>
            <w:r w:rsidRPr="00A850EA">
              <w:rPr>
                <w:b/>
                <w:bCs/>
                <w:lang w:val="uk-UA"/>
              </w:rPr>
              <w:lastRenderedPageBreak/>
              <w:t>забезпечення пропозиції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lastRenderedPageBreak/>
              <w:t>Не визначаються у зв’язку з відсутністю забезпечення</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5. Строк, протягом якого пропозиції конкурсних торгів є дійсними</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Пропозиції конкурсних торгів вважаються дійсними протягом  дев’яносто днів з дати розкриття</w:t>
            </w:r>
            <w:r w:rsidRPr="00A850EA">
              <w:rPr>
                <w:b/>
                <w:lang w:val="uk-UA"/>
              </w:rPr>
              <w:t xml:space="preserve"> </w:t>
            </w:r>
            <w:r w:rsidRPr="00A850EA">
              <w:rPr>
                <w:lang w:val="uk-UA"/>
              </w:rPr>
              <w:t xml:space="preserve">пропозицій конкурсних торгів. </w:t>
            </w:r>
          </w:p>
          <w:p w:rsidR="00ED18B3" w:rsidRPr="00A850EA" w:rsidRDefault="00ED18B3" w:rsidP="00021059">
            <w:pPr>
              <w:jc w:val="both"/>
              <w:rPr>
                <w:lang w:val="uk-UA"/>
              </w:rPr>
            </w:pPr>
            <w:r w:rsidRPr="00A850EA">
              <w:rPr>
                <w:lang w:val="uk-UA"/>
              </w:rPr>
              <w:t>До закінчення цього строку замовник має право вимагати від учасників продовження строку дії пропозицій конкурсних торгів.</w:t>
            </w:r>
            <w:r w:rsidRPr="00A850EA">
              <w:rPr>
                <w:lang w:val="uk-UA"/>
              </w:rPr>
              <w:br/>
              <w:t>Учасник має право: відхилити таку вимогу, не втрачаючи при цьому наданого ним забезпечення пропозиції конкурсних торгів;</w:t>
            </w:r>
            <w:r w:rsidRPr="00A850EA">
              <w:rPr>
                <w:lang w:val="uk-UA"/>
              </w:rPr>
              <w:br/>
              <w:t>погодитися з вимогою та продовжити строк дії поданої ним пропозиції конкурсних торгів та наданого забезпечення пропозиції конкурсних торгів </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6. Кваліфікаційні критерії до учасників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Згідно з умовами цієї документації та додатком 4 документації конкурсних торгів учасник подає у складі пропозиції документи та інформацію, що підтверджують відповідність учасника, встановленим кваліфікаційним критеріям, відповідно до статті 16 Закону та відсутності підстав для відмови в участі у торгах відповідно до вимог статті 17 Закону.</w:t>
            </w:r>
          </w:p>
          <w:p w:rsidR="00ED18B3" w:rsidRPr="00A850EA" w:rsidRDefault="00ED18B3" w:rsidP="00021059">
            <w:pPr>
              <w:widowControl w:val="0"/>
              <w:autoSpaceDE w:val="0"/>
              <w:autoSpaceDN w:val="0"/>
              <w:adjustRightInd w:val="0"/>
              <w:jc w:val="both"/>
              <w:rPr>
                <w:lang w:val="uk-UA"/>
              </w:rPr>
            </w:pPr>
            <w:r w:rsidRPr="00A850EA">
              <w:rPr>
                <w:lang w:val="uk-UA"/>
              </w:rPr>
              <w:t>Оцінка відповідності учасників встановленим кваліфікаційним критеріям, встановленим замовником відповідно до статті 16 Закону, здійснюється на підставі письмових документів, наданих учасниками у складі пропозиції конкурсних торгів. Пропозиція конкурсних торгів, що не містить вказаних документів про відповідність учасника встановленим кваліфікаційним критеріям або зміст наданих документів не відповідає встановленим замовником вимогам, є такою, що не відповідає умовам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Замовником визначено наступні кваліфікаційні критерії :</w:t>
            </w:r>
          </w:p>
          <w:p w:rsidR="00ED18B3" w:rsidRPr="00A850EA" w:rsidRDefault="00ED18B3" w:rsidP="00ED18B3">
            <w:pPr>
              <w:numPr>
                <w:ilvl w:val="0"/>
                <w:numId w:val="1"/>
              </w:numPr>
              <w:jc w:val="both"/>
              <w:rPr>
                <w:lang w:val="uk-UA"/>
              </w:rPr>
            </w:pPr>
            <w:r w:rsidRPr="00A850EA">
              <w:rPr>
                <w:lang w:val="uk-UA"/>
              </w:rPr>
              <w:t>наявність обладнання та матеріально-технічної бази;</w:t>
            </w:r>
          </w:p>
          <w:p w:rsidR="00ED18B3" w:rsidRPr="00A850EA" w:rsidRDefault="00ED18B3" w:rsidP="00ED18B3">
            <w:pPr>
              <w:numPr>
                <w:ilvl w:val="0"/>
                <w:numId w:val="1"/>
              </w:numPr>
              <w:jc w:val="both"/>
              <w:rPr>
                <w:lang w:val="uk-UA"/>
              </w:rPr>
            </w:pPr>
            <w:r w:rsidRPr="00A850EA">
              <w:rPr>
                <w:lang w:val="uk-UA"/>
              </w:rPr>
              <w:t>наявність працівників відповідної кваліфікації, які мають необхідні знання та досвід;</w:t>
            </w:r>
          </w:p>
          <w:p w:rsidR="00ED18B3" w:rsidRPr="00A850EA" w:rsidRDefault="00ED18B3" w:rsidP="00ED18B3">
            <w:pPr>
              <w:numPr>
                <w:ilvl w:val="0"/>
                <w:numId w:val="1"/>
              </w:numPr>
              <w:jc w:val="both"/>
              <w:rPr>
                <w:lang w:val="uk-UA"/>
              </w:rPr>
            </w:pPr>
            <w:r w:rsidRPr="00A850EA">
              <w:rPr>
                <w:lang w:val="uk-UA"/>
              </w:rPr>
              <w:t>наявність документально підтвердженого досвіду виконання аналогічних договорів;</w:t>
            </w:r>
          </w:p>
          <w:p w:rsidR="00ED18B3" w:rsidRPr="00A850EA" w:rsidRDefault="00ED18B3" w:rsidP="00ED18B3">
            <w:pPr>
              <w:numPr>
                <w:ilvl w:val="0"/>
                <w:numId w:val="1"/>
              </w:numPr>
              <w:jc w:val="both"/>
              <w:rPr>
                <w:lang w:val="uk-UA"/>
              </w:rPr>
            </w:pPr>
            <w:r w:rsidRPr="00A850EA">
              <w:rPr>
                <w:lang w:val="uk-UA"/>
              </w:rPr>
              <w:t>наявність фінансової спроможності (баланс, звіт про фінансові результати, звіт про рух грошових коштів, довідка з обслуговуючого банку про відсутність (наявність) заборгованості за кредитами).</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7. Інформація про необхідні технічні, якісні та кількісні характеристики предмета закупівлі</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Учасники процедури закупівлі повинні надати в складі пропозицій конкурсних торгів документи, які підтверджують відповідність пропозиції конкурсних торгів учасника технічним, якісним, кількісним та іншим вимогам до предмета закупівлі, встановленим замовником.</w:t>
            </w:r>
          </w:p>
          <w:p w:rsidR="00ED18B3" w:rsidRPr="00A850EA" w:rsidRDefault="00ED18B3" w:rsidP="00021059">
            <w:pPr>
              <w:jc w:val="both"/>
              <w:rPr>
                <w:lang w:val="uk-UA"/>
              </w:rPr>
            </w:pPr>
            <w:r w:rsidRPr="00A850EA">
              <w:rPr>
                <w:lang w:val="uk-UA"/>
              </w:rPr>
              <w:t>Інформація про необхідні технічні, якісні та кількісні характеристики предмета закупівлі подається у відповідності до критеріїв визначених у додатку 3 документації конкурсних торгів. Відсутність документів, передбачених в цьому пункті документації конкурсних торгів, розцінюється як невідповідність пропозиції конкурсних торгів умовам документації конкурсних торгів. Пропозиція конкурсних торгів, що не відповідає технічним, якісним, кількісним та іншим вимогам до предмета закупівлі, викладеним в цьому пункті документації конкурсних торгів, буде відхилена як така, що не відповідає вимогам документації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4F3EC0" w:rsidRPr="00A850EA" w:rsidRDefault="004F3EC0" w:rsidP="004F3EC0">
            <w:pPr>
              <w:pStyle w:val="a3"/>
              <w:rPr>
                <w:b/>
                <w:bCs/>
                <w:lang w:val="uk-UA"/>
              </w:rPr>
            </w:pPr>
            <w:r w:rsidRPr="00A850EA">
              <w:rPr>
                <w:b/>
                <w:bCs/>
                <w:lang w:val="uk-UA"/>
              </w:rPr>
              <w:t>8. Інформація про субпідрядника (субпідрядників)</w:t>
            </w:r>
          </w:p>
        </w:tc>
        <w:tc>
          <w:tcPr>
            <w:tcW w:w="3597" w:type="pct"/>
            <w:tcBorders>
              <w:top w:val="outset" w:sz="6" w:space="0" w:color="auto"/>
              <w:left w:val="outset" w:sz="6" w:space="0" w:color="auto"/>
              <w:bottom w:val="outset" w:sz="6" w:space="0" w:color="auto"/>
              <w:right w:val="outset" w:sz="6" w:space="0" w:color="auto"/>
            </w:tcBorders>
            <w:vAlign w:val="center"/>
          </w:tcPr>
          <w:p w:rsidR="004F3EC0" w:rsidRPr="00A850EA" w:rsidRDefault="00A03E2F" w:rsidP="00A20FBC">
            <w:pPr>
              <w:pStyle w:val="a3"/>
              <w:jc w:val="both"/>
              <w:rPr>
                <w:lang w:val="uk-UA"/>
              </w:rPr>
            </w:pPr>
            <w:r>
              <w:rPr>
                <w:lang w:val="uk-UA"/>
              </w:rPr>
              <w:t>Не передбачено</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lastRenderedPageBreak/>
              <w:t xml:space="preserve">9. </w:t>
            </w:r>
            <w:r w:rsidR="00ED18B3" w:rsidRPr="00A850EA">
              <w:rPr>
                <w:b/>
                <w:bCs/>
                <w:lang w:val="uk-UA"/>
              </w:rPr>
              <w:t>Опис окремої частини (частин) предмета закупівлі (лота), щодо якої можуть бути подані пропозиції конкурсних торгів</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A20FBC" w:rsidRPr="00A850EA" w:rsidRDefault="00ED18B3" w:rsidP="00A20FBC">
            <w:pPr>
              <w:pStyle w:val="a3"/>
              <w:jc w:val="both"/>
              <w:rPr>
                <w:lang w:val="uk-UA"/>
              </w:rPr>
            </w:pPr>
            <w:r w:rsidRPr="00A850EA">
              <w:rPr>
                <w:lang w:val="uk-UA"/>
              </w:rPr>
              <w:t>Окремі частини предмета закупівлі (лоти) згідно з нормами Закону</w:t>
            </w:r>
            <w:r w:rsidR="006B73C8" w:rsidRPr="00A850EA">
              <w:rPr>
                <w:lang w:val="uk-UA"/>
              </w:rPr>
              <w:t xml:space="preserve"> визначені наступним чином:</w:t>
            </w:r>
            <w:r w:rsidR="00E13445" w:rsidRPr="00A850EA">
              <w:rPr>
                <w:lang w:val="uk-UA"/>
              </w:rPr>
              <w:t xml:space="preserve"> </w:t>
            </w:r>
          </w:p>
          <w:p w:rsidR="002150F9" w:rsidRDefault="00CD6232" w:rsidP="00A20FBC">
            <w:pPr>
              <w:pStyle w:val="a3"/>
              <w:jc w:val="both"/>
              <w:rPr>
                <w:lang w:val="uk-UA"/>
              </w:rPr>
            </w:pPr>
            <w:r>
              <w:rPr>
                <w:lang w:val="uk-UA"/>
              </w:rPr>
              <w:t xml:space="preserve">код </w:t>
            </w:r>
            <w:r w:rsidR="002150F9" w:rsidRPr="002150F9">
              <w:rPr>
                <w:lang w:val="uk-UA"/>
              </w:rPr>
              <w:t>10.51.4 – Сир сичужний та кисломолочний сир : лот 1 - сир кисломолочний напівжирний не менш ніж 9%</w:t>
            </w:r>
            <w:r w:rsidR="002150F9">
              <w:rPr>
                <w:lang w:val="uk-UA"/>
              </w:rPr>
              <w:t xml:space="preserve"> - 15000 кг.</w:t>
            </w:r>
            <w:r w:rsidR="002150F9" w:rsidRPr="002150F9">
              <w:rPr>
                <w:lang w:val="uk-UA"/>
              </w:rPr>
              <w:t xml:space="preserve">; лот 2 – сир твердий </w:t>
            </w:r>
            <w:r w:rsidR="002150F9">
              <w:rPr>
                <w:lang w:val="uk-UA"/>
              </w:rPr>
              <w:t>-5000 кг.</w:t>
            </w:r>
          </w:p>
          <w:p w:rsidR="00A20FBC" w:rsidRPr="00A850EA" w:rsidRDefault="00A20FBC" w:rsidP="00A20FBC">
            <w:pPr>
              <w:pStyle w:val="a3"/>
              <w:jc w:val="both"/>
              <w:rPr>
                <w:lang w:val="uk-UA"/>
              </w:rPr>
            </w:pPr>
            <w:r w:rsidRPr="00A850EA">
              <w:rPr>
                <w:lang w:val="uk-UA"/>
              </w:rPr>
              <w:t xml:space="preserve">Пропозиція конкурсних торгів подається учасником </w:t>
            </w:r>
            <w:r w:rsidRPr="00A850EA">
              <w:rPr>
                <w:u w:val="single"/>
                <w:lang w:val="uk-UA"/>
              </w:rPr>
              <w:t>в цілому</w:t>
            </w:r>
            <w:r w:rsidRPr="00A850EA">
              <w:rPr>
                <w:lang w:val="uk-UA"/>
              </w:rPr>
              <w:t>. Подання пропозицій по окремим лотам не передбачено</w:t>
            </w:r>
            <w:r w:rsidR="006B73C8" w:rsidRPr="00A850EA">
              <w:rPr>
                <w:lang w:val="uk-UA"/>
              </w:rPr>
              <w:t>, неповні пропозиції відхиляються</w:t>
            </w:r>
            <w:r w:rsidRPr="00A850EA">
              <w:rPr>
                <w:lang w:val="uk-UA"/>
              </w:rPr>
              <w:t>.</w:t>
            </w:r>
          </w:p>
          <w:p w:rsidR="00ED18B3" w:rsidRPr="00A850EA" w:rsidRDefault="00ED18B3" w:rsidP="00A20FBC">
            <w:pPr>
              <w:pStyle w:val="a3"/>
              <w:jc w:val="both"/>
              <w:rPr>
                <w:lang w:val="uk-UA"/>
              </w:rPr>
            </w:pP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4F3EC0" w:rsidP="00021059">
            <w:pPr>
              <w:pStyle w:val="a3"/>
              <w:rPr>
                <w:lang w:val="uk-UA"/>
              </w:rPr>
            </w:pPr>
            <w:r w:rsidRPr="00A850EA">
              <w:rPr>
                <w:b/>
                <w:bCs/>
                <w:lang w:val="uk-UA"/>
              </w:rPr>
              <w:t>10.</w:t>
            </w:r>
            <w:r w:rsidR="00ED18B3" w:rsidRPr="00A850EA">
              <w:rPr>
                <w:b/>
                <w:bCs/>
                <w:lang w:val="uk-UA"/>
              </w:rPr>
              <w:t>Внесення змін або відкликання пропозиції конкурсних торгів учасником</w:t>
            </w:r>
            <w:r w:rsidR="00ED18B3"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Учасник має право внести зміни або відкликати свою пропозицію конкурсних торгів до закінчення строку її подання без втрати свого забезпечення пропозиції конкурсних торгів, якщо таке забезпечення вимагається умовами документації конкурсних торгів. Такі зміни чи заява про відкликання пропозиції конкурсних торгів враховуються, у разі якщо вони отримані замовником до закінчення строку подання пропозицій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 xml:space="preserve">Повідомлення учасника про зміни або відкликання пропозиції готується, запечатується, маркується та відправляється у відповідності з п.1 розділу ІІІ у зовнішніх та внутрішніх конвертах, додатково позначених </w:t>
            </w:r>
            <w:r w:rsidRPr="00A850EA">
              <w:rPr>
                <w:i/>
                <w:iCs/>
                <w:lang w:val="uk-UA"/>
              </w:rPr>
              <w:t>«Змін»</w:t>
            </w:r>
            <w:r w:rsidRPr="00A850EA">
              <w:rPr>
                <w:lang w:val="uk-UA"/>
              </w:rPr>
              <w:t xml:space="preserve"> або </w:t>
            </w:r>
            <w:r w:rsidRPr="00A850EA">
              <w:rPr>
                <w:i/>
                <w:iCs/>
                <w:lang w:val="uk-UA"/>
              </w:rPr>
              <w:t>«Відкликання»</w:t>
            </w:r>
            <w:r w:rsidRPr="00A850EA">
              <w:rPr>
                <w:lang w:val="uk-UA"/>
              </w:rPr>
              <w:t xml:space="preserve"> відповідно. Повідомлення про відкликання може також надсилатися засобами зв’язку, але з наступним надсиланням копії із підтвердженням, із поштовим штемпелем не пізніше кінцевого строку подання пропозицій.</w:t>
            </w:r>
          </w:p>
          <w:p w:rsidR="00ED18B3" w:rsidRPr="00A850EA" w:rsidRDefault="00ED18B3" w:rsidP="00021059">
            <w:pPr>
              <w:widowControl w:val="0"/>
              <w:autoSpaceDE w:val="0"/>
              <w:autoSpaceDN w:val="0"/>
              <w:adjustRightInd w:val="0"/>
              <w:jc w:val="both"/>
              <w:rPr>
                <w:b/>
                <w:bCs/>
                <w:lang w:val="uk-UA"/>
              </w:rPr>
            </w:pPr>
            <w:r w:rsidRPr="00A850EA">
              <w:rPr>
                <w:lang w:val="uk-UA"/>
              </w:rPr>
              <w:t>Після відкриття конверта, внесення змін до пропозиції конкурсних торгів не дозволяється. У винятковому випадку на запит комітету з конкурсних торгів учасник може дати лише пояснення до змісту пропозиції, не змінюючи її суті. Зміна або відкликання пропозиції у період між кінцевим терміном подання пропозицій та розкриттям пропозицій конкурсних торгів призведе до відхилення пропозиції конкурсних торгів.</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t>IV. Подання та розкриття пропозицій конкурсних торгів</w:t>
            </w: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Спосіб, місце та кінцевий строк подання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спосіб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A03E2F" w:rsidRDefault="00ED18B3" w:rsidP="00021059">
            <w:pPr>
              <w:pStyle w:val="a3"/>
              <w:rPr>
                <w:lang w:val="uk-UA"/>
              </w:rPr>
            </w:pPr>
            <w:r w:rsidRPr="00A850EA">
              <w:rPr>
                <w:lang w:val="uk-UA"/>
              </w:rPr>
              <w:t xml:space="preserve">Особисто або  поштою </w:t>
            </w:r>
          </w:p>
          <w:p w:rsidR="00ED18B3" w:rsidRPr="00A850EA" w:rsidRDefault="00ED18B3" w:rsidP="00021059">
            <w:pPr>
              <w:pStyle w:val="a3"/>
              <w:rPr>
                <w:lang w:val="uk-UA"/>
              </w:rPr>
            </w:pPr>
            <w:r w:rsidRPr="00A850EA">
              <w:rPr>
                <w:lang w:val="uk-UA"/>
              </w:rPr>
              <w:t>( у тому числі кур’єрською</w:t>
            </w:r>
            <w:r w:rsidR="0014304A" w:rsidRPr="00A850EA">
              <w:rPr>
                <w:lang w:val="uk-UA"/>
              </w:rPr>
              <w:t xml:space="preserve"> або експрес-доставка</w:t>
            </w:r>
            <w:r w:rsidRPr="00A850EA">
              <w:rPr>
                <w:lang w:val="uk-UA"/>
              </w:rPr>
              <w:t>)</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подання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smartTag w:uri="urn:schemas-microsoft-com:office:smarttags" w:element="metricconverter">
              <w:smartTagPr>
                <w:attr w:name="ProductID" w:val="55000, м"/>
              </w:smartTagPr>
              <w:r w:rsidRPr="00A850EA">
                <w:rPr>
                  <w:lang w:val="uk-UA"/>
                </w:rPr>
                <w:t>55000, м</w:t>
              </w:r>
            </w:smartTag>
            <w:r w:rsidRPr="00A850EA">
              <w:rPr>
                <w:lang w:val="uk-UA"/>
              </w:rPr>
              <w:t xml:space="preserve">. Южноукраїнськ Миколаївська область, проспект  Леніна, буд. 16, кабінет №13 </w:t>
            </w:r>
          </w:p>
          <w:p w:rsidR="00ED18B3" w:rsidRPr="00A850EA" w:rsidRDefault="00ED18B3" w:rsidP="00021059">
            <w:pPr>
              <w:pStyle w:val="a3"/>
              <w:rPr>
                <w:lang w:val="uk-UA"/>
              </w:rPr>
            </w:pP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кінцевий строк подання пропозицій конкурсних торгів (дата, час)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3624C0" w:rsidP="003624C0">
            <w:pPr>
              <w:pStyle w:val="a3"/>
              <w:jc w:val="both"/>
              <w:rPr>
                <w:lang w:val="uk-UA"/>
              </w:rPr>
            </w:pPr>
            <w:r>
              <w:rPr>
                <w:u w:val="single"/>
                <w:lang w:val="uk-UA"/>
              </w:rPr>
              <w:t>11</w:t>
            </w:r>
            <w:r w:rsidR="00ED18B3" w:rsidRPr="00A850EA">
              <w:rPr>
                <w:u w:val="single"/>
                <w:lang w:val="uk-UA"/>
              </w:rPr>
              <w:t xml:space="preserve"> </w:t>
            </w:r>
            <w:r w:rsidR="00A15CF0">
              <w:rPr>
                <w:u w:val="single"/>
                <w:lang w:val="uk-UA"/>
              </w:rPr>
              <w:t>березня</w:t>
            </w:r>
            <w:r w:rsidR="00ED18B3" w:rsidRPr="00A850EA">
              <w:rPr>
                <w:u w:val="single"/>
                <w:lang w:val="uk-UA"/>
              </w:rPr>
              <w:t xml:space="preserve"> 201</w:t>
            </w:r>
            <w:r w:rsidR="00A850EA" w:rsidRPr="00A850EA">
              <w:rPr>
                <w:u w:val="single"/>
                <w:lang w:val="uk-UA"/>
              </w:rPr>
              <w:t>5</w:t>
            </w:r>
            <w:r w:rsidR="00ED18B3" w:rsidRPr="00A850EA">
              <w:rPr>
                <w:u w:val="single"/>
                <w:lang w:val="uk-UA"/>
              </w:rPr>
              <w:t xml:space="preserve"> року до 09 год. </w:t>
            </w:r>
            <w:r w:rsidR="00A850EA" w:rsidRPr="00A850EA">
              <w:rPr>
                <w:u w:val="single"/>
                <w:lang w:val="uk-UA"/>
              </w:rPr>
              <w:t>3</w:t>
            </w:r>
            <w:r w:rsidR="00ED18B3" w:rsidRPr="00A850EA">
              <w:rPr>
                <w:u w:val="single"/>
                <w:lang w:val="uk-UA"/>
              </w:rPr>
              <w:t>0 хв.</w:t>
            </w:r>
            <w:r w:rsidR="00ED18B3" w:rsidRPr="00A850EA">
              <w:rPr>
                <w:lang w:val="uk-UA"/>
              </w:rPr>
              <w:t xml:space="preserve"> за київським часом.</w:t>
            </w:r>
            <w:r w:rsidR="00ED18B3" w:rsidRPr="00A850EA">
              <w:rPr>
                <w:lang w:val="uk-UA"/>
              </w:rPr>
              <w:br/>
              <w:t>Пропозиції конкурсних торгів, отримані замовником після закінчення строку їх подання, не розкриваються і повертаються учасникам, що їх подали.</w:t>
            </w:r>
            <w:r w:rsidR="00ED18B3" w:rsidRPr="00A850EA">
              <w:rPr>
                <w:lang w:val="uk-UA"/>
              </w:rPr>
              <w:br/>
              <w:t xml:space="preserve">На письмовий запит учасника замовник протягом одного робочого дня з дня надходження запиту підтверджує надходження пропозиції </w:t>
            </w:r>
            <w:r w:rsidR="00ED18B3" w:rsidRPr="00A850EA">
              <w:rPr>
                <w:lang w:val="uk-UA"/>
              </w:rPr>
              <w:lastRenderedPageBreak/>
              <w:t>конкурсних торгів із зазначенням дати та часу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2. Місце, дата та час розкриття пропозицій конкурсних торгів</w:t>
            </w:r>
            <w:r w:rsidRPr="00A850EA">
              <w:rPr>
                <w:lang w:val="uk-UA"/>
              </w:rPr>
              <w:t xml:space="preserve">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місце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pPr>
            <w:smartTag w:uri="urn:schemas-microsoft-com:office:smarttags" w:element="metricconverter">
              <w:smartTagPr>
                <w:attr w:name="ProductID" w:val="55000, м"/>
              </w:smartTagPr>
              <w:r w:rsidRPr="00A850EA">
                <w:rPr>
                  <w:lang w:val="uk-UA"/>
                </w:rPr>
                <w:t>55000, м</w:t>
              </w:r>
            </w:smartTag>
            <w:r w:rsidRPr="00A850EA">
              <w:rPr>
                <w:lang w:val="uk-UA"/>
              </w:rPr>
              <w:t>. Южноукраїнськ Миколаївська область, проспект Леніна, буд. 16  кабінет №13</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lang w:val="uk-UA"/>
              </w:rPr>
              <w:t>дата та час розкриття пропозицій конкурсних торгів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3624C0" w:rsidP="00021059">
            <w:pPr>
              <w:jc w:val="both"/>
              <w:rPr>
                <w:ins w:id="1" w:author="Владелец" w:date="2012-02-08T19:32:00Z"/>
                <w:lang w:val="uk-UA"/>
              </w:rPr>
            </w:pPr>
            <w:r>
              <w:rPr>
                <w:u w:val="single"/>
                <w:lang w:val="uk-UA"/>
              </w:rPr>
              <w:t>11</w:t>
            </w:r>
            <w:r w:rsidR="00BE652A" w:rsidRPr="00BE652A">
              <w:rPr>
                <w:u w:val="single"/>
                <w:lang w:val="uk-UA"/>
              </w:rPr>
              <w:t xml:space="preserve"> березня 2015 року </w:t>
            </w:r>
            <w:r w:rsidR="00BE652A">
              <w:rPr>
                <w:u w:val="single"/>
                <w:lang w:val="uk-UA"/>
              </w:rPr>
              <w:t xml:space="preserve"> </w:t>
            </w:r>
            <w:r>
              <w:rPr>
                <w:u w:val="single"/>
                <w:lang w:val="uk-UA"/>
              </w:rPr>
              <w:t>09 год. 5</w:t>
            </w:r>
            <w:r w:rsidR="00A850EA" w:rsidRPr="00A850EA">
              <w:rPr>
                <w:u w:val="single"/>
                <w:lang w:val="uk-UA"/>
              </w:rPr>
              <w:t xml:space="preserve">0 </w:t>
            </w:r>
            <w:proofErr w:type="spellStart"/>
            <w:r w:rsidR="00A850EA" w:rsidRPr="00A850EA">
              <w:rPr>
                <w:u w:val="single"/>
                <w:lang w:val="uk-UA"/>
              </w:rPr>
              <w:t>хв</w:t>
            </w:r>
            <w:proofErr w:type="spellEnd"/>
            <w:r w:rsidR="00A850EA" w:rsidRPr="00A850EA">
              <w:rPr>
                <w:lang w:val="uk-UA"/>
              </w:rPr>
              <w:t xml:space="preserve"> </w:t>
            </w:r>
            <w:r w:rsidR="00ED18B3" w:rsidRPr="00A850EA">
              <w:rPr>
                <w:lang w:val="uk-UA"/>
              </w:rPr>
              <w:t>за київським часом.</w:t>
            </w:r>
            <w:r w:rsidR="00ED18B3" w:rsidRPr="00A850EA">
              <w:rPr>
                <w:lang w:val="uk-UA"/>
              </w:rPr>
              <w:br/>
              <w:t>До участі у процедурі розкриття пропозицій конкурсних торгів замовником допускаються всі учасники або їх уповноважені представники. Відсутність учасника або його уповноваженого представника під час процедури розкриття пропозицій конкурсних торгів не є підставою для відмови в розкритті чи розгляді або для відхилення його пропозиції конкурсних торгів.</w:t>
            </w:r>
          </w:p>
          <w:p w:rsidR="00ED18B3" w:rsidRPr="00A850EA" w:rsidRDefault="00ED18B3" w:rsidP="00021059">
            <w:pPr>
              <w:jc w:val="both"/>
              <w:rPr>
                <w:lang w:val="uk-UA"/>
              </w:rPr>
            </w:pPr>
            <w:r w:rsidRPr="00A850EA">
              <w:rPr>
                <w:lang w:val="uk-UA"/>
              </w:rPr>
              <w:t xml:space="preserve">Повноваження представника учасника підтверджується відповідно до додатку 2 документації конкурсних торгів. Під час проведення процедур розкриття пропозицій конкурсних торгів мають право бути присутніми представники засобів масової інформації та громадських об’єднань. Замовники зобов'язані забезпечити безперешкодний доступ представників засобів масової інформації та громадських об’єднань на їхню вимогу до процедури розкриття пропозицій конкурсних торгів. Для участі у процедурі розкриття пропозицій конкурсних торгів представники засобів масової інформації та громадських об’єднань повинні до сімнадцятої години  </w:t>
            </w:r>
            <w:r w:rsidR="00F40163">
              <w:rPr>
                <w:lang w:val="uk-UA"/>
              </w:rPr>
              <w:t>1</w:t>
            </w:r>
            <w:r w:rsidR="00CD6232">
              <w:rPr>
                <w:lang w:val="uk-UA"/>
              </w:rPr>
              <w:t>0</w:t>
            </w:r>
            <w:r w:rsidR="00BE652A">
              <w:rPr>
                <w:lang w:val="uk-UA"/>
              </w:rPr>
              <w:t xml:space="preserve">  березня</w:t>
            </w:r>
            <w:r w:rsidRPr="00A850EA">
              <w:rPr>
                <w:lang w:val="uk-UA"/>
              </w:rPr>
              <w:t xml:space="preserve"> 201</w:t>
            </w:r>
            <w:r w:rsidR="00A03E2F">
              <w:rPr>
                <w:lang w:val="uk-UA"/>
              </w:rPr>
              <w:t>5</w:t>
            </w:r>
            <w:r w:rsidRPr="00A850EA">
              <w:rPr>
                <w:lang w:val="uk-UA"/>
              </w:rPr>
              <w:t xml:space="preserve"> року офіційно (на бланку, за підписом керівника організації) надати інформацію про представників, які будуть присутні на процедурі розкриття пропозицій конкурсних торгів, а також </w:t>
            </w:r>
            <w:r w:rsidR="00DF11E0" w:rsidRPr="00A850EA">
              <w:rPr>
                <w:lang w:val="uk-UA"/>
              </w:rPr>
              <w:t>письмово повідомити про</w:t>
            </w:r>
            <w:r w:rsidRPr="00A850EA">
              <w:rPr>
                <w:lang w:val="uk-UA"/>
              </w:rPr>
              <w:t xml:space="preserve"> здійснення фіксації процедури</w:t>
            </w:r>
            <w:r w:rsidR="00DF11E0" w:rsidRPr="00A850EA">
              <w:rPr>
                <w:lang w:val="uk-UA"/>
              </w:rPr>
              <w:t xml:space="preserve"> розкриття технічними засобами.</w:t>
            </w:r>
          </w:p>
          <w:p w:rsidR="00ED18B3" w:rsidRPr="00A850EA" w:rsidRDefault="00ED18B3" w:rsidP="00021059">
            <w:pPr>
              <w:jc w:val="both"/>
              <w:rPr>
                <w:lang w:val="uk-UA"/>
              </w:rPr>
            </w:pPr>
            <w:r w:rsidRPr="00A850EA">
              <w:rPr>
                <w:lang w:val="uk-UA"/>
              </w:rPr>
              <w:t>Під час розкриття пропозицій конкурсних торгів перевіряється наявність чи відсутність усіх необхідних документів, передбачених документацією конкурсних торгів, а також оголошуються найменування та місцезнаходження кожного учасника, ціна кожної пропозиції конкурсних торгів або частини предмета закупівлі (лота). Зазначена інформація вноситься до протоколу розкриття пропозицій конкурсних торгів. Відсутність будь-якої інформації, документів, надання яких передбачено документацією конкурсних торгів, протоколюються і є підставою для подальшого відхилення такої пропозиції конкурсних торгів. Під час проведення процедури розкриття замовник може здійснювати</w:t>
            </w:r>
            <w:r w:rsidR="00F57AF1" w:rsidRPr="00A850EA">
              <w:rPr>
                <w:lang w:val="uk-UA"/>
              </w:rPr>
              <w:t xml:space="preserve"> відео-зй</w:t>
            </w:r>
            <w:r w:rsidRPr="00A850EA">
              <w:rPr>
                <w:lang w:val="uk-UA"/>
              </w:rPr>
              <w:t>омку, записи якої використовуються виключно для службового користування та можуть бути надані уповноваженому органу або суду.</w:t>
            </w:r>
          </w:p>
          <w:p w:rsidR="00ED18B3" w:rsidRPr="00A850EA" w:rsidRDefault="00ED18B3" w:rsidP="00021059">
            <w:pPr>
              <w:jc w:val="both"/>
              <w:rPr>
                <w:lang w:val="uk-UA"/>
              </w:rPr>
            </w:pPr>
            <w:r w:rsidRPr="00A850EA">
              <w:rPr>
                <w:lang w:val="uk-UA"/>
              </w:rPr>
              <w:t>Протокол розкриття пропозицій конкурсних торгів складається у день розкриття пропозицій конкурсних торгів за формою, встановленою Уповноваженим органом.</w:t>
            </w:r>
          </w:p>
          <w:p w:rsidR="00ED18B3" w:rsidRPr="00A850EA" w:rsidRDefault="00ED18B3" w:rsidP="00021059">
            <w:pPr>
              <w:jc w:val="both"/>
              <w:rPr>
                <w:lang w:val="uk-UA"/>
              </w:rPr>
            </w:pPr>
            <w:r w:rsidRPr="00A850EA">
              <w:rPr>
                <w:lang w:val="uk-UA"/>
              </w:rPr>
              <w:t>Протокол розкриття пропозицій конкурсних торгів підписується членами комітету з конкурсних торгів та учасниками, які беруть участь у процедурі розкриття пропозицій конкурсних торгів.</w:t>
            </w:r>
            <w:r w:rsidRPr="00A850EA">
              <w:rPr>
                <w:lang w:val="uk-UA"/>
              </w:rPr>
              <w:br/>
              <w:t>Завірена підписом голови комітету з конкурсних торгів та печаткою замовника копія протоколу розкриття пропозицій конкурсних торгів надається будь-якому учаснику на його письмовий запит протягом одного робочого дня з дня та часу отримання такого запиту.</w:t>
            </w:r>
            <w:r w:rsidRPr="00A850EA">
              <w:rPr>
                <w:lang w:val="uk-UA"/>
              </w:rPr>
              <w:br/>
              <w:t xml:space="preserve">Протокол розкриття пропозицій конкурсних торгів оприлюднюється </w:t>
            </w:r>
            <w:r w:rsidRPr="00A850EA">
              <w:rPr>
                <w:lang w:val="uk-UA"/>
              </w:rPr>
              <w:lastRenderedPageBreak/>
              <w:t>відповідно до статті 10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 Оцінка пропозицій конкурсних торгів та визначення переможця</w:t>
            </w:r>
            <w:r w:rsidRPr="00A850EA">
              <w:rPr>
                <w:lang w:val="uk-UA"/>
              </w:rPr>
              <w:t> </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1. Перелік критеріїв та методика оцінки пропозиції конкурсних торгів із зазначенням питомої ваги критерію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widowControl w:val="0"/>
              <w:autoSpaceDE w:val="0"/>
              <w:autoSpaceDN w:val="0"/>
              <w:adjustRightInd w:val="0"/>
              <w:jc w:val="both"/>
              <w:rPr>
                <w:lang w:val="uk-UA"/>
              </w:rPr>
            </w:pPr>
            <w:r w:rsidRPr="00A850EA">
              <w:rPr>
                <w:lang w:val="uk-UA"/>
              </w:rPr>
              <w:t>Замовник має право звернутися до учасників за роз'ясненнями змісту  їх  пропозицій  конкурсних торгів з метою спрощення розгляду та оцінки пропозицій.</w:t>
            </w:r>
          </w:p>
          <w:p w:rsidR="00ED18B3" w:rsidRPr="00A850EA" w:rsidRDefault="00ED18B3" w:rsidP="00021059">
            <w:pPr>
              <w:widowControl w:val="0"/>
              <w:autoSpaceDE w:val="0"/>
              <w:autoSpaceDN w:val="0"/>
              <w:adjustRightInd w:val="0"/>
              <w:jc w:val="both"/>
              <w:rPr>
                <w:lang w:val="uk-UA"/>
              </w:rPr>
            </w:pPr>
            <w:r w:rsidRPr="00A850EA">
              <w:rPr>
                <w:lang w:val="uk-UA"/>
              </w:rPr>
              <w:t>Замовник та учасники не можуть ініціювати будь-які переговори з питань внесення  змін  до  змісту  або  ціни  поданої пропозиції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проводить оцінку пропозицій конкурсних торгів, які не було відхилено згідно із Законом, та з урахуванням інших вимог даної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Порівнюються ціни, лише зазначені на умовах п. 3.1. Розділу V цієї документації конкурсних торгів.</w:t>
            </w:r>
          </w:p>
          <w:p w:rsidR="00ED18B3" w:rsidRPr="00A850EA" w:rsidRDefault="00ED18B3" w:rsidP="00021059">
            <w:pPr>
              <w:widowControl w:val="0"/>
              <w:autoSpaceDE w:val="0"/>
              <w:autoSpaceDN w:val="0"/>
              <w:adjustRightInd w:val="0"/>
              <w:jc w:val="both"/>
              <w:rPr>
                <w:lang w:val="uk-UA"/>
              </w:rPr>
            </w:pPr>
            <w:r w:rsidRPr="00A850EA">
              <w:rPr>
                <w:lang w:val="uk-UA"/>
              </w:rPr>
              <w:t>Замовник визначає переможця торгів з числа учасників, пропозиції конкурсних торгів яких не були відхилені, на підставі критеріїв і методики оцінки пропозицій конкурсних торгів,  зазначених  у Додатку 5 Документації конкурсних торгів.</w:t>
            </w:r>
          </w:p>
          <w:p w:rsidR="00ED18B3" w:rsidRPr="00A850EA" w:rsidRDefault="00ED18B3" w:rsidP="00021059">
            <w:pPr>
              <w:jc w:val="both"/>
              <w:rPr>
                <w:lang w:val="uk-UA"/>
              </w:rPr>
            </w:pPr>
            <w:r w:rsidRPr="00A850EA">
              <w:rPr>
                <w:lang w:val="uk-UA"/>
              </w:rPr>
              <w:t>Визначення відповідності Учасника встановленим у цій документації конкурсних торгів кваліфікаційним критеріям ґрунтується на підставі змісту лише тих документів, що надані ним у складі його пропозиції конкурсних торгів.</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Виправлення арифметичних помилок</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Замовник має право на виправлення арифметичних помилок, допущених в результаті арифметичних дій, виявлених у поданій пропозиції конкурсних торгів під час проведення її оцінки, у порядку, визначеному документацією конкурсних торгів, за умови отримання письмової згоди на це учасника, який подав пропозицію конкурсних торгів.</w:t>
            </w:r>
            <w:r w:rsidRPr="00A850EA">
              <w:rPr>
                <w:lang w:val="uk-UA"/>
              </w:rPr>
              <w:br/>
              <w:t>Помилки виправляються замовником у такій послідовності:</w:t>
            </w:r>
          </w:p>
          <w:p w:rsidR="00ED18B3" w:rsidRPr="00A850EA" w:rsidRDefault="00ED18B3" w:rsidP="00ED18B3">
            <w:pPr>
              <w:numPr>
                <w:ilvl w:val="0"/>
                <w:numId w:val="2"/>
              </w:numPr>
              <w:jc w:val="both"/>
              <w:rPr>
                <w:lang w:val="uk-UA"/>
              </w:rPr>
            </w:pPr>
            <w:r w:rsidRPr="00A850EA">
              <w:rPr>
                <w:lang w:val="uk-UA"/>
              </w:rPr>
              <w:t>при розходженні між сумами, літерами та в цифрах, сума літерами є визначальною;</w:t>
            </w:r>
          </w:p>
          <w:p w:rsidR="00ED18B3" w:rsidRPr="00A850EA" w:rsidRDefault="00ED18B3" w:rsidP="00ED18B3">
            <w:pPr>
              <w:numPr>
                <w:ilvl w:val="0"/>
                <w:numId w:val="2"/>
              </w:numPr>
              <w:jc w:val="both"/>
              <w:rPr>
                <w:lang w:val="uk-UA"/>
              </w:rPr>
            </w:pPr>
            <w:r w:rsidRPr="00A850EA">
              <w:rPr>
                <w:lang w:val="uk-UA"/>
              </w:rPr>
              <w:t>при розходженні між ціною одиниці товару та підсумковою ціною, одержаною шляхом множення ціни за одиницю на кількість, ціна за одиницю є визначальною, а підсумкова ціна виправляється. Якщо, на погляд замовника, в ціні за одиницю є явне зміщення десяткового розподілювача, у такому випадку призначена підсумкова ціна є визначальною, а ціна за одиницю виправляється;</w:t>
            </w:r>
          </w:p>
          <w:p w:rsidR="00ED18B3" w:rsidRPr="00A850EA" w:rsidRDefault="00ED18B3" w:rsidP="00ED18B3">
            <w:pPr>
              <w:numPr>
                <w:ilvl w:val="0"/>
                <w:numId w:val="2"/>
              </w:numPr>
              <w:jc w:val="both"/>
              <w:rPr>
                <w:lang w:val="uk-UA"/>
              </w:rPr>
            </w:pPr>
            <w:r w:rsidRPr="00A850EA">
              <w:rPr>
                <w:lang w:val="uk-UA"/>
              </w:rPr>
              <w:t>при розходженні між підсумковою ціною пропозиції, зазначеної у документації та отриманою шляхом додавання елементів ціни, та підсумковою ціною пропозиції, отриманою при перевірці пропозиції шляхом додавання елементів ціни, визначальною є фактична сума ціни пропозиції, отримана шляхом додавання елементів ціни</w:t>
            </w:r>
          </w:p>
          <w:p w:rsidR="00ED18B3" w:rsidRPr="00A850EA" w:rsidRDefault="00ED18B3" w:rsidP="00021059">
            <w:pPr>
              <w:jc w:val="both"/>
              <w:rPr>
                <w:lang w:val="uk-UA"/>
              </w:rPr>
            </w:pPr>
            <w:r w:rsidRPr="00A850EA">
              <w:rPr>
                <w:lang w:val="uk-UA"/>
              </w:rPr>
              <w:t>Якщо учасник не згоден з виправленням арифметичних помилок, його пропозиція конкурсних торгів відхиляється </w:t>
            </w:r>
          </w:p>
        </w:tc>
      </w:tr>
      <w:tr w:rsidR="00A850EA" w:rsidRPr="00C1107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3. Інша інформація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3.1. Цінова інформація:</w:t>
            </w:r>
          </w:p>
          <w:p w:rsidR="00ED18B3" w:rsidRPr="00A850EA" w:rsidRDefault="00ED18B3" w:rsidP="00021059">
            <w:pPr>
              <w:jc w:val="both"/>
              <w:rPr>
                <w:bCs/>
                <w:lang w:val="uk-UA"/>
              </w:rPr>
            </w:pPr>
            <w:r w:rsidRPr="00A850EA">
              <w:rPr>
                <w:bCs/>
                <w:lang w:val="uk-UA"/>
              </w:rPr>
              <w:t>Учасник визначає ціни на товар, передбачений технічними вимогами Замовника, який він пропонує поставити за Договором, з урахуванням податків і зборів, що сплачуються або мають бути сплачені.</w:t>
            </w:r>
          </w:p>
          <w:p w:rsidR="00ED18B3" w:rsidRPr="00A850EA" w:rsidRDefault="00ED18B3" w:rsidP="00021059">
            <w:pPr>
              <w:jc w:val="both"/>
              <w:rPr>
                <w:rFonts w:cs="Times New Roman CYR"/>
                <w:bCs/>
                <w:lang w:val="uk-UA"/>
              </w:rPr>
            </w:pPr>
            <w:r w:rsidRPr="00A850EA">
              <w:rPr>
                <w:bCs/>
                <w:lang w:val="uk-UA"/>
              </w:rPr>
              <w:t xml:space="preserve">В пропозиції конкурсних торгів вартість товару вказуються в загальному обсязі,без та </w:t>
            </w:r>
            <w:r w:rsidRPr="00A850EA">
              <w:rPr>
                <w:rFonts w:cs="Times New Roman CYR"/>
                <w:bCs/>
                <w:lang w:val="uk-UA"/>
              </w:rPr>
              <w:t>з урахуванням ПДВ.</w:t>
            </w:r>
          </w:p>
          <w:p w:rsidR="00ED18B3" w:rsidRPr="00A850EA" w:rsidRDefault="00ED18B3" w:rsidP="00021059">
            <w:pPr>
              <w:jc w:val="both"/>
              <w:rPr>
                <w:bCs/>
                <w:lang w:val="uk-UA"/>
              </w:rPr>
            </w:pPr>
            <w:r w:rsidRPr="00A850EA">
              <w:rPr>
                <w:bCs/>
                <w:lang w:val="uk-UA"/>
              </w:rPr>
              <w:t xml:space="preserve">Учасник відповідає за одержання будь-яких та всіх необхідних </w:t>
            </w:r>
            <w:r w:rsidRPr="00A850EA">
              <w:rPr>
                <w:bCs/>
                <w:lang w:val="uk-UA"/>
              </w:rPr>
              <w:lastRenderedPageBreak/>
              <w:t>дозволів, ліцензій, сертифікатів (у тому числі експортних та імпортних) на товар, який пропонує постачати за Договором, та інших документів, пов'язаних із поданням пропозиції конкурсних торгів, та самостійно несе всі витрати на їх отримання.</w:t>
            </w:r>
          </w:p>
          <w:p w:rsidR="00ED18B3" w:rsidRPr="00A850EA" w:rsidRDefault="00ED18B3" w:rsidP="00021059">
            <w:pPr>
              <w:jc w:val="both"/>
              <w:rPr>
                <w:bCs/>
                <w:lang w:val="uk-UA"/>
              </w:rPr>
            </w:pPr>
            <w:r w:rsidRPr="00A850EA">
              <w:rPr>
                <w:bCs/>
                <w:lang w:val="uk-UA"/>
              </w:rPr>
              <w:t>До розрахунку ціни пропозиції конкурсних торгів не включаються будь-які витрати Учасника, понесені ним у процесі здійснення процедури закупівлі та укладення договору про закупівлю, зокрема витрати пов'язані із оформленням забезпечення пропозиції конкурсних торгів, нотаріальним посвідченням. Зазначені витрати сплачуються учасником за рахунок його прибутку.</w:t>
            </w:r>
          </w:p>
          <w:p w:rsidR="00ED18B3" w:rsidRPr="00A850EA" w:rsidRDefault="00ED18B3" w:rsidP="00021059">
            <w:pPr>
              <w:jc w:val="both"/>
              <w:rPr>
                <w:lang w:val="uk-UA"/>
              </w:rPr>
            </w:pPr>
            <w:r w:rsidRPr="00A850EA">
              <w:rPr>
                <w:lang w:val="uk-UA"/>
              </w:rPr>
              <w:t>Учасник самостійно несе всі витрати, пов’язані з підготовкою та поданням його пропозиції. Замовник у будь-якому випадку не є відповідальним за зміст пропозиції учасника та за витрати учасника на підготовку пропозиції незалежно від результату торгів.</w:t>
            </w:r>
          </w:p>
          <w:p w:rsidR="00ED18B3" w:rsidRPr="00A850EA" w:rsidRDefault="00ED18B3" w:rsidP="00021059">
            <w:pPr>
              <w:numPr>
                <w:ilvl w:val="12"/>
                <w:numId w:val="0"/>
              </w:numPr>
              <w:tabs>
                <w:tab w:val="left" w:pos="426"/>
              </w:tabs>
              <w:jc w:val="both"/>
              <w:rPr>
                <w:lang w:val="uk-UA"/>
              </w:rPr>
            </w:pPr>
            <w:r w:rsidRPr="00A850EA">
              <w:rPr>
                <w:lang w:val="uk-UA"/>
              </w:rPr>
              <w:t>Ціна пропозиції конкурсних торгів має бути визначена чітко та остаточно без будь-яких невизначеностей, розбіжностей, посилань, обмежень або застережень. Пропозицію конкурсних торгів, яка буде мати будь-які невизначеності, розбіжності, посилання, обмеження або застереження щодо ціни пропозиції конкурсних торгів, буде відхилено яка вимогам цієї документації конкурсних торгів не відповідає.</w:t>
            </w:r>
          </w:p>
          <w:p w:rsidR="00ED18B3" w:rsidRPr="00A850EA" w:rsidRDefault="00ED18B3" w:rsidP="00021059">
            <w:pPr>
              <w:widowControl w:val="0"/>
              <w:autoSpaceDE w:val="0"/>
              <w:autoSpaceDN w:val="0"/>
              <w:adjustRightInd w:val="0"/>
              <w:jc w:val="both"/>
              <w:rPr>
                <w:b/>
                <w:bCs/>
                <w:lang w:val="uk-UA"/>
              </w:rPr>
            </w:pPr>
            <w:r w:rsidRPr="00A850EA">
              <w:rPr>
                <w:lang w:val="uk-UA"/>
              </w:rPr>
              <w:t xml:space="preserve">3.2. </w:t>
            </w:r>
            <w:r w:rsidRPr="00A850EA">
              <w:rPr>
                <w:bCs/>
                <w:lang w:val="uk-UA"/>
              </w:rPr>
              <w:t xml:space="preserve">Відмова </w:t>
            </w:r>
            <w:r w:rsidRPr="00A850EA">
              <w:rPr>
                <w:lang w:val="uk-UA"/>
              </w:rPr>
              <w:t>в участі у процедурі закупівлі</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приймає рішення про  відмову учаснику в участі у процедурі закупівлі та зобов'язаний відхилити пропозицію конкурсних торгів (кваліфікаційну, цінову пропозицію) учасника, у разі якщо: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  </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службову (посадову) особу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фізичну особу, яка є учасником або учасником попередньої кваліфікації, було притягнуто згідно із законом до відповідальності за вчинення у сфері державних закупівель корупційного правопорушення;</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суб’єкт господарювання (учасник або учасник попередньої кваліфікації)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rFonts w:ascii="Times New Roman" w:hAnsi="Times New Roman"/>
                <w:sz w:val="24"/>
                <w:szCs w:val="24"/>
              </w:rPr>
              <w:t>антиконкурентних</w:t>
            </w:r>
            <w:proofErr w:type="spellEnd"/>
            <w:r w:rsidRPr="00A850EA">
              <w:rPr>
                <w:rFonts w:ascii="Times New Roman" w:hAnsi="Times New Roman"/>
                <w:sz w:val="24"/>
                <w:szCs w:val="24"/>
              </w:rPr>
              <w:t xml:space="preserve"> узгоджених дій, які стосуються спотворення результатів торгів (тендерів);</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фізична особа, яка є учасником або учасником попередньої кваліфікації, була засуджена за злочин, вчинений з корисливих мотивів, судимість з якої не знято або не погашено у встановленому законом 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службова (посадова) особа учасника або учасника попередньої кваліфікації,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w:t>
            </w:r>
            <w:r w:rsidRPr="00A850EA">
              <w:rPr>
                <w:rFonts w:ascii="Times New Roman" w:hAnsi="Times New Roman"/>
                <w:sz w:val="24"/>
                <w:szCs w:val="24"/>
              </w:rPr>
              <w:lastRenderedPageBreak/>
              <w:t>порядку;</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пропозиція конкурсних торгів (кваліфікаційна, цінова пропозиція)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ED18B3" w:rsidRPr="00A850EA" w:rsidRDefault="00ED18B3" w:rsidP="00021059">
            <w:pPr>
              <w:pStyle w:val="HTML"/>
              <w:jc w:val="both"/>
              <w:rPr>
                <w:rFonts w:ascii="Times New Roman" w:hAnsi="Times New Roman"/>
                <w:sz w:val="24"/>
                <w:szCs w:val="24"/>
              </w:rPr>
            </w:pPr>
            <w:r w:rsidRPr="00A850EA">
              <w:rPr>
                <w:rFonts w:ascii="Times New Roman" w:hAnsi="Times New Roman"/>
                <w:sz w:val="24"/>
                <w:szCs w:val="24"/>
              </w:rPr>
              <w:t xml:space="preserve">Замовник може прийняти рішення про відмову учаснику в участі у процедурі закупівлі та може відхилити пропозицію конкурсних торгів (кваліфікаційну, цінову пропозицію) учасника (учасника попередньої кваліфікації), у разі якщо: </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має заборгованість із сплати податків і зборів (обов'язкових платежів);</w:t>
            </w:r>
          </w:p>
          <w:p w:rsidR="00ED18B3" w:rsidRPr="00A850EA" w:rsidRDefault="00ED18B3" w:rsidP="00021059">
            <w:pPr>
              <w:pStyle w:val="HTML"/>
              <w:jc w:val="both"/>
              <w:rPr>
                <w:rFonts w:ascii="Times New Roman" w:hAnsi="Times New Roman"/>
                <w:sz w:val="24"/>
              </w:rPr>
            </w:pPr>
            <w:r w:rsidRPr="00A850EA">
              <w:rPr>
                <w:rFonts w:ascii="Times New Roman" w:hAnsi="Times New Roman"/>
                <w:sz w:val="24"/>
              </w:rPr>
              <w:t>учасник або учасник попередньої кваліфікації не провадить господарську діяльність відповідно до положень його статуту;</w:t>
            </w:r>
          </w:p>
          <w:p w:rsidR="00ED18B3" w:rsidRPr="00A850EA" w:rsidRDefault="00ED18B3" w:rsidP="00021059">
            <w:pPr>
              <w:pStyle w:val="HTML"/>
              <w:jc w:val="both"/>
              <w:rPr>
                <w:rFonts w:ascii="Times New Roman" w:hAnsi="Times New Roman"/>
                <w:sz w:val="32"/>
                <w:szCs w:val="24"/>
              </w:rPr>
            </w:pPr>
            <w:r w:rsidRPr="00A850EA">
              <w:rPr>
                <w:rFonts w:ascii="Times New Roman" w:hAnsi="Times New Roman"/>
                <w:sz w:val="24"/>
              </w:rPr>
              <w:t>учасник або учасник попередньої кваліфікації зареєстрований в офшорних зонах. Перелік офшорних зон встановлюється Кабінетом Міністрів України.</w:t>
            </w:r>
          </w:p>
          <w:p w:rsidR="00ED18B3" w:rsidRPr="00A850EA" w:rsidRDefault="00ED18B3" w:rsidP="00021059">
            <w:pPr>
              <w:widowControl w:val="0"/>
              <w:autoSpaceDE w:val="0"/>
              <w:autoSpaceDN w:val="0"/>
              <w:adjustRightInd w:val="0"/>
              <w:jc w:val="both"/>
              <w:rPr>
                <w:i/>
                <w:lang w:val="uk-UA"/>
              </w:rPr>
            </w:pPr>
            <w:r w:rsidRPr="00A850EA">
              <w:rPr>
                <w:lang w:val="uk-UA"/>
              </w:rPr>
              <w:t>Інформація про відхилення  пропозиції  конкурсних  торгів, кваліфікаційної або цінової пропозиції із зазначенням підстави надсилається учаснику, пропозиція якого відхилена, протягом трьох робочих днів з дня прийняття замовником такого рішення та оприлюднюється  відповідно до статті 10 цього Закону.</w:t>
            </w:r>
            <w:r w:rsidRPr="00A850EA">
              <w:rPr>
                <w:i/>
                <w:lang w:val="uk-UA"/>
              </w:rPr>
              <w:t xml:space="preserve"> </w:t>
            </w:r>
          </w:p>
          <w:p w:rsidR="00ED18B3" w:rsidRPr="00A850EA" w:rsidRDefault="00ED18B3" w:rsidP="00021059">
            <w:pPr>
              <w:widowControl w:val="0"/>
              <w:autoSpaceDE w:val="0"/>
              <w:autoSpaceDN w:val="0"/>
              <w:adjustRightInd w:val="0"/>
              <w:jc w:val="both"/>
              <w:rPr>
                <w:lang w:val="uk-UA"/>
              </w:rPr>
            </w:pPr>
            <w:r w:rsidRPr="00A850EA">
              <w:rPr>
                <w:lang w:val="uk-UA"/>
              </w:rPr>
              <w:t>Для підтвердження відсутності обставин для відмови в участі у процедурі закупівлі учасник у складі пропозиції повинен надати документи згідно додатку №4 ДКТ</w:t>
            </w:r>
          </w:p>
          <w:p w:rsidR="00ED18B3" w:rsidRPr="00A850EA" w:rsidRDefault="00ED18B3" w:rsidP="00021059">
            <w:pPr>
              <w:widowControl w:val="0"/>
              <w:autoSpaceDE w:val="0"/>
              <w:autoSpaceDN w:val="0"/>
              <w:adjustRightInd w:val="0"/>
              <w:jc w:val="both"/>
              <w:rPr>
                <w:bCs/>
                <w:lang w:val="uk-UA"/>
              </w:rPr>
            </w:pPr>
            <w:r w:rsidRPr="00A850EA">
              <w:rPr>
                <w:lang w:val="uk-UA"/>
              </w:rPr>
              <w:t xml:space="preserve">3.3. </w:t>
            </w:r>
            <w:r w:rsidRPr="00A850EA">
              <w:rPr>
                <w:bCs/>
                <w:lang w:val="uk-UA"/>
              </w:rPr>
              <w:t>Порядок дотримання конфіденційності</w:t>
            </w:r>
          </w:p>
          <w:p w:rsidR="00ED18B3" w:rsidRPr="00A850EA" w:rsidRDefault="00ED18B3" w:rsidP="00021059">
            <w:pPr>
              <w:widowControl w:val="0"/>
              <w:autoSpaceDE w:val="0"/>
              <w:autoSpaceDN w:val="0"/>
              <w:adjustRightInd w:val="0"/>
              <w:jc w:val="both"/>
              <w:rPr>
                <w:lang w:val="uk-UA"/>
              </w:rPr>
            </w:pPr>
            <w:r w:rsidRPr="00A850EA">
              <w:rPr>
                <w:lang w:val="uk-UA"/>
              </w:rPr>
              <w:t>Замовник протягом усього процесу здійснення процедури закупівлі забезпечує конфіденційність інформації, наданої учасниками. Інформація щодо розгляду та оцінки пропозицій конкурсних торгів надається виключно Уповноваженому органу, органам, що здійснюють державне регулювання та контроль у сфері закупівель, органу оскарження та суду.</w:t>
            </w:r>
          </w:p>
          <w:p w:rsidR="00ED18B3" w:rsidRPr="00A850EA" w:rsidRDefault="00ED18B3" w:rsidP="00021059">
            <w:pPr>
              <w:widowControl w:val="0"/>
              <w:autoSpaceDE w:val="0"/>
              <w:autoSpaceDN w:val="0"/>
              <w:adjustRightInd w:val="0"/>
              <w:jc w:val="both"/>
              <w:rPr>
                <w:bCs/>
                <w:lang w:val="uk-UA"/>
              </w:rPr>
            </w:pPr>
            <w:r w:rsidRPr="00A850EA">
              <w:rPr>
                <w:lang w:val="uk-UA"/>
              </w:rPr>
              <w:t xml:space="preserve">3.4. </w:t>
            </w:r>
            <w:r w:rsidRPr="00A850EA">
              <w:rPr>
                <w:bCs/>
                <w:lang w:val="uk-UA"/>
              </w:rPr>
              <w:t>Заключні положення</w:t>
            </w:r>
          </w:p>
          <w:p w:rsidR="00ED18B3" w:rsidRPr="00A850EA" w:rsidRDefault="00ED18B3" w:rsidP="00021059">
            <w:pPr>
              <w:widowControl w:val="0"/>
              <w:autoSpaceDE w:val="0"/>
              <w:autoSpaceDN w:val="0"/>
              <w:adjustRightInd w:val="0"/>
              <w:jc w:val="both"/>
              <w:rPr>
                <w:lang w:val="uk-UA"/>
              </w:rPr>
            </w:pPr>
            <w:r w:rsidRPr="00A850EA">
              <w:rPr>
                <w:lang w:val="uk-UA"/>
              </w:rPr>
              <w:t>Відсутність будь-яких запитань або уточнень стосовно змісту та викладення вимог Документації конкурсних торгів з боку учасників процедури закупівлі, які отримали цю документацію у встановленому порядку, означатиме, що учасники процедури закупівлі, що беруть участь в цих торгах, повністю усвідомлюють зміст цієї Документації конкурсних торгів та вимоги, викладені Замовником при підготовці цієї закупівлі.</w:t>
            </w:r>
          </w:p>
          <w:p w:rsidR="00ED18B3" w:rsidRPr="00A850EA" w:rsidRDefault="00ED18B3" w:rsidP="00021059">
            <w:pPr>
              <w:widowControl w:val="0"/>
              <w:autoSpaceDE w:val="0"/>
              <w:autoSpaceDN w:val="0"/>
              <w:adjustRightInd w:val="0"/>
              <w:jc w:val="both"/>
              <w:rPr>
                <w:lang w:val="uk-UA"/>
              </w:rPr>
            </w:pPr>
            <w:r w:rsidRPr="00A850EA">
              <w:rPr>
                <w:lang w:val="uk-UA"/>
              </w:rPr>
              <w:t xml:space="preserve">У разі виникнення у учасників процедури закупівлі питань, що не висвітлені у цій Інструкції та інших складових Документації конкурсних торгів, комітет з конкурсних торгів при їх практичному обговоренні з учасниками процедури закупівлі та вирішенні керується Законом, а також іншими  чинними  нормативними-правовими актами України. </w:t>
            </w:r>
          </w:p>
          <w:p w:rsidR="00ED18B3" w:rsidRPr="00A850EA" w:rsidRDefault="00ED18B3" w:rsidP="00021059">
            <w:pPr>
              <w:tabs>
                <w:tab w:val="left" w:pos="900"/>
              </w:tabs>
              <w:jc w:val="both"/>
              <w:rPr>
                <w:lang w:val="uk-UA"/>
              </w:rPr>
            </w:pPr>
            <w:r w:rsidRPr="00A850EA">
              <w:rPr>
                <w:lang w:val="uk-UA"/>
              </w:rPr>
              <w:t>Згідно з вимогами частини першої статті 14 Закону під час здійснення процедури закупівлі сторони мають право передавати  будь-яку інформацію щодо торгів за допомогою факсимільного зв’язку з подальшим підтвердженням у письмовому вигляді</w:t>
            </w:r>
          </w:p>
          <w:p w:rsidR="00A40D1A" w:rsidRPr="00C1107B" w:rsidRDefault="00C1107B" w:rsidP="00021059">
            <w:pPr>
              <w:tabs>
                <w:tab w:val="left" w:pos="900"/>
              </w:tabs>
              <w:jc w:val="both"/>
              <w:rPr>
                <w:lang w:val="uk-UA"/>
              </w:rPr>
            </w:pPr>
            <w:r w:rsidRPr="00C1107B">
              <w:rPr>
                <w:lang w:val="uk-UA"/>
              </w:rPr>
              <w:t xml:space="preserve">враховуючи нагальну потребу в закупівлі продукції харчової </w:t>
            </w:r>
            <w:r w:rsidRPr="00C1107B">
              <w:rPr>
                <w:lang w:val="uk-UA"/>
              </w:rPr>
              <w:lastRenderedPageBreak/>
              <w:t>промисловості для належної організації харчування дітей дошкільних та загальноосвітніх навчальних закладів, неможливість здійснення запасів продуктів заздалегідь (обмежені строки зберігання), необхідність щоденної наявності в раціоні харчування дітей калорійної продукції для дотримання норм харчування, у зв’язку з прийняттям рішення щодо забезпечення пільгового харчування всіх учнів 1-4 класів 04.02.2015 року, строк для подання пропозицій конкурсних торгів скорочено відповідно до п.2 ч.3 ст.21 Закону України «Про здійснення державних закупівель» від 10.04.2014р. № 1197-</w:t>
            </w:r>
            <w:r w:rsidRPr="00C1107B">
              <w:t>VII</w:t>
            </w:r>
            <w:r w:rsidRPr="00C1107B">
              <w:rPr>
                <w:lang w:val="uk-UA"/>
              </w:rPr>
              <w:t xml:space="preserve"> до 10 робочих днів , що забезпечить безперебійне постачання необхідних продуктів харчування в заклади освіти м. Южноукраїнська.</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4. Відхилення пропозицій конкурсних торгів</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spacing w:before="0" w:beforeAutospacing="0" w:after="0" w:afterAutospacing="0"/>
              <w:jc w:val="both"/>
              <w:rPr>
                <w:lang w:val="uk-UA"/>
              </w:rPr>
            </w:pPr>
            <w:r w:rsidRPr="00A850EA">
              <w:rPr>
                <w:lang w:val="uk-UA"/>
              </w:rPr>
              <w:t>Замовник відхиляє пропозицію конкурсних торгів у разі, якщо:</w:t>
            </w:r>
          </w:p>
          <w:p w:rsidR="00ED18B3" w:rsidRPr="00A850EA" w:rsidRDefault="00ED18B3" w:rsidP="00021059">
            <w:pPr>
              <w:pStyle w:val="a3"/>
              <w:spacing w:before="0" w:beforeAutospacing="0" w:after="0" w:afterAutospacing="0"/>
              <w:jc w:val="both"/>
              <w:rPr>
                <w:lang w:val="uk-UA"/>
              </w:rPr>
            </w:pPr>
            <w:r w:rsidRPr="00A850EA">
              <w:rPr>
                <w:lang w:val="uk-UA"/>
              </w:rPr>
              <w:t>1) учасник:</w:t>
            </w:r>
          </w:p>
          <w:p w:rsidR="00ED18B3" w:rsidRPr="00A850EA" w:rsidRDefault="00ED18B3" w:rsidP="00021059">
            <w:pPr>
              <w:pStyle w:val="a3"/>
              <w:spacing w:before="0" w:beforeAutospacing="0" w:after="0" w:afterAutospacing="0"/>
              <w:jc w:val="both"/>
              <w:rPr>
                <w:lang w:val="uk-UA"/>
              </w:rPr>
            </w:pPr>
            <w:r w:rsidRPr="00A850EA">
              <w:rPr>
                <w:lang w:val="uk-UA"/>
              </w:rPr>
              <w:t>не відповідає кваліфікаційним критеріям, встановленим статтею 16 Закону; не погоджується з виправленням виявленої замовником арифметичної помилки;</w:t>
            </w:r>
          </w:p>
          <w:p w:rsidR="00ED18B3" w:rsidRPr="00A850EA" w:rsidRDefault="00ED18B3" w:rsidP="00021059">
            <w:pPr>
              <w:pStyle w:val="a3"/>
              <w:spacing w:before="0" w:beforeAutospacing="0" w:after="0" w:afterAutospacing="0"/>
              <w:jc w:val="both"/>
              <w:rPr>
                <w:lang w:val="uk-UA"/>
              </w:rPr>
            </w:pPr>
            <w:r w:rsidRPr="00A850EA">
              <w:rPr>
                <w:lang w:val="uk-UA"/>
              </w:rPr>
              <w:t>не надав забезпечення пропозиції конкурсних торгів, якщо таке забезпечення вимагалося замовником;</w:t>
            </w:r>
          </w:p>
          <w:p w:rsidR="00ED18B3" w:rsidRPr="00A850EA" w:rsidRDefault="00ED18B3" w:rsidP="00021059">
            <w:pPr>
              <w:pStyle w:val="a3"/>
              <w:spacing w:before="0" w:beforeAutospacing="0" w:after="0" w:afterAutospacing="0"/>
              <w:jc w:val="both"/>
              <w:rPr>
                <w:lang w:val="uk-UA"/>
              </w:rPr>
            </w:pPr>
            <w:r w:rsidRPr="00A850EA">
              <w:rPr>
                <w:lang w:val="uk-UA"/>
              </w:rPr>
              <w:t>2) наявні підстави, зазначені у статті 17 та частині сьомій статті 28 цього Закону;</w:t>
            </w:r>
          </w:p>
          <w:p w:rsidR="00ED18B3" w:rsidRPr="00A850EA" w:rsidRDefault="00ED18B3" w:rsidP="00021059">
            <w:pPr>
              <w:pStyle w:val="a3"/>
              <w:spacing w:before="0" w:beforeAutospacing="0" w:after="0" w:afterAutospacing="0"/>
              <w:jc w:val="both"/>
              <w:rPr>
                <w:lang w:val="uk-UA"/>
              </w:rPr>
            </w:pPr>
            <w:r w:rsidRPr="00A850EA">
              <w:rPr>
                <w:lang w:val="uk-UA"/>
              </w:rPr>
              <w:t>3) пропозиція конкурсних торгів не відповідає умовам документації конкурсних торгів.</w:t>
            </w:r>
          </w:p>
          <w:p w:rsidR="00ED18B3" w:rsidRPr="00A850EA" w:rsidRDefault="00ED18B3" w:rsidP="00021059">
            <w:pPr>
              <w:pStyle w:val="a3"/>
              <w:jc w:val="both"/>
              <w:rPr>
                <w:lang w:val="uk-UA"/>
              </w:rPr>
            </w:pPr>
            <w:r w:rsidRPr="00A850EA">
              <w:rPr>
                <w:lang w:val="uk-UA"/>
              </w:rPr>
              <w:t>Інформація про відхилення пропозиції конкурсних торгів із зазначенням підстави надсилається учаснику, пропозиція якого відхилена, протягом трьох робочих днів з дати прийняття такого рішення та оприлюднюється відповідно до статті 10 цього Закону.</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5. Відміна замовником торгів чи визнання їх такими, що не відбулися</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Замовник відміняє торги у разі:</w:t>
            </w:r>
          </w:p>
          <w:p w:rsidR="00ED18B3" w:rsidRPr="00A850EA" w:rsidRDefault="00ED18B3" w:rsidP="00ED18B3">
            <w:pPr>
              <w:pStyle w:val="a3"/>
              <w:numPr>
                <w:ilvl w:val="0"/>
                <w:numId w:val="3"/>
              </w:numPr>
              <w:jc w:val="both"/>
              <w:rPr>
                <w:lang w:val="uk-UA"/>
              </w:rPr>
            </w:pPr>
            <w:r w:rsidRPr="00A850EA">
              <w:rPr>
                <w:lang w:val="uk-UA"/>
              </w:rPr>
              <w:t>відсутності подальшої потреби у закупівлі товарів;</w:t>
            </w:r>
          </w:p>
          <w:p w:rsidR="00ED18B3" w:rsidRPr="00A850EA" w:rsidRDefault="00ED18B3" w:rsidP="00ED18B3">
            <w:pPr>
              <w:pStyle w:val="a3"/>
              <w:numPr>
                <w:ilvl w:val="0"/>
                <w:numId w:val="3"/>
              </w:numPr>
              <w:jc w:val="both"/>
              <w:rPr>
                <w:lang w:val="uk-UA"/>
              </w:rPr>
            </w:pPr>
            <w:r w:rsidRPr="00A850EA">
              <w:rPr>
                <w:lang w:val="uk-UA"/>
              </w:rPr>
              <w:t>неможливості усунення порушень, які виникли через виявлені порушення законодавства з питань державних закупівель;</w:t>
            </w:r>
          </w:p>
          <w:p w:rsidR="00ED18B3" w:rsidRPr="00A850EA" w:rsidRDefault="00ED18B3" w:rsidP="00ED18B3">
            <w:pPr>
              <w:pStyle w:val="a3"/>
              <w:numPr>
                <w:ilvl w:val="0"/>
                <w:numId w:val="3"/>
              </w:numPr>
              <w:jc w:val="both"/>
              <w:rPr>
                <w:lang w:val="uk-UA"/>
              </w:rPr>
            </w:pPr>
            <w:r w:rsidRPr="00A850EA">
              <w:rPr>
                <w:lang w:val="uk-UA"/>
              </w:rPr>
              <w:t>виявлення факту змови учасників;</w:t>
            </w:r>
          </w:p>
          <w:p w:rsidR="00ED18B3" w:rsidRPr="00A850EA" w:rsidRDefault="00ED18B3" w:rsidP="00ED18B3">
            <w:pPr>
              <w:pStyle w:val="a3"/>
              <w:numPr>
                <w:ilvl w:val="0"/>
                <w:numId w:val="3"/>
              </w:numPr>
              <w:jc w:val="both"/>
              <w:rPr>
                <w:lang w:val="uk-UA"/>
              </w:rPr>
            </w:pPr>
            <w:r w:rsidRPr="00A850EA">
              <w:rPr>
                <w:lang w:val="uk-UA"/>
              </w:rPr>
              <w:t>порушення порядку публікації оголошення про проведення процедури закупівлі, акцепту, оголошення про результати процедури закупівлі, передбаченого цим Законом;</w:t>
            </w:r>
          </w:p>
          <w:p w:rsidR="00ED18B3" w:rsidRPr="00A850EA" w:rsidRDefault="00ED18B3" w:rsidP="00ED18B3">
            <w:pPr>
              <w:pStyle w:val="a3"/>
              <w:numPr>
                <w:ilvl w:val="0"/>
                <w:numId w:val="3"/>
              </w:numPr>
              <w:jc w:val="both"/>
              <w:rPr>
                <w:lang w:val="uk-UA"/>
              </w:rPr>
            </w:pPr>
            <w:r w:rsidRPr="00A850EA">
              <w:rPr>
                <w:lang w:val="uk-UA"/>
              </w:rPr>
              <w:t>подання для участі у них менше двох пропозицій конкурсних торгів;</w:t>
            </w:r>
          </w:p>
          <w:p w:rsidR="00ED18B3" w:rsidRPr="00A850EA" w:rsidRDefault="00ED18B3" w:rsidP="00ED18B3">
            <w:pPr>
              <w:pStyle w:val="a3"/>
              <w:numPr>
                <w:ilvl w:val="0"/>
                <w:numId w:val="3"/>
              </w:numPr>
              <w:jc w:val="both"/>
              <w:rPr>
                <w:lang w:val="uk-UA"/>
              </w:rPr>
            </w:pPr>
            <w:r w:rsidRPr="00A850EA">
              <w:rPr>
                <w:lang w:val="uk-UA"/>
              </w:rPr>
              <w:t>відхилення всіх пропозицій конкурсних торгів згідно з цим Законом;</w:t>
            </w:r>
          </w:p>
          <w:p w:rsidR="00ED18B3" w:rsidRPr="00A40D1A" w:rsidRDefault="00ED18B3" w:rsidP="00ED18B3">
            <w:pPr>
              <w:pStyle w:val="a3"/>
              <w:numPr>
                <w:ilvl w:val="0"/>
                <w:numId w:val="3"/>
              </w:numPr>
              <w:jc w:val="both"/>
              <w:rPr>
                <w:lang w:val="uk-UA"/>
              </w:rPr>
            </w:pPr>
            <w:r w:rsidRPr="00A850EA">
              <w:rPr>
                <w:lang w:val="uk-UA"/>
              </w:rPr>
              <w:t>якщо до оцінки допущено пропозиції менше ніж двох учасників.</w:t>
            </w:r>
          </w:p>
          <w:p w:rsidR="00A40D1A" w:rsidRPr="00A850EA" w:rsidRDefault="00A40D1A" w:rsidP="00A40D1A">
            <w:pPr>
              <w:pStyle w:val="a3"/>
              <w:jc w:val="both"/>
              <w:rPr>
                <w:lang w:val="uk-UA"/>
              </w:rPr>
            </w:pPr>
          </w:p>
          <w:p w:rsidR="00ED18B3" w:rsidRPr="00A850EA" w:rsidRDefault="00ED18B3" w:rsidP="00021059">
            <w:pPr>
              <w:pStyle w:val="a3"/>
              <w:jc w:val="both"/>
              <w:rPr>
                <w:lang w:val="uk-UA"/>
              </w:rPr>
            </w:pPr>
            <w:r w:rsidRPr="00A850EA">
              <w:rPr>
                <w:lang w:val="uk-UA"/>
              </w:rPr>
              <w:t>Про відміну процедури закупівлі за такими підставами має бути чітко</w:t>
            </w:r>
            <w:r w:rsidR="00CD6232">
              <w:rPr>
                <w:lang w:val="uk-UA"/>
              </w:rPr>
              <w:t xml:space="preserve"> </w:t>
            </w:r>
            <w:r w:rsidRPr="00A850EA">
              <w:rPr>
                <w:lang w:val="uk-UA"/>
              </w:rPr>
              <w:t>визначено у документації конкурсних торгів.</w:t>
            </w:r>
            <w:r w:rsidRPr="00A850EA">
              <w:rPr>
                <w:lang w:val="uk-UA"/>
              </w:rPr>
              <w:br/>
              <w:t>Торги можуть бути відмінені частково (за лотом).</w:t>
            </w:r>
            <w:r w:rsidRPr="00A850EA">
              <w:rPr>
                <w:lang w:val="uk-UA"/>
              </w:rPr>
              <w:br/>
              <w:t>Замовник має право визнати торги такими, що не відбулися у разі, якщо:</w:t>
            </w:r>
          </w:p>
          <w:p w:rsidR="00ED18B3" w:rsidRPr="00A850EA" w:rsidRDefault="00ED18B3" w:rsidP="00ED18B3">
            <w:pPr>
              <w:pStyle w:val="a3"/>
              <w:numPr>
                <w:ilvl w:val="0"/>
                <w:numId w:val="3"/>
              </w:numPr>
              <w:jc w:val="both"/>
              <w:rPr>
                <w:lang w:val="uk-UA"/>
              </w:rPr>
            </w:pPr>
            <w:r w:rsidRPr="00A850EA">
              <w:rPr>
                <w:lang w:val="uk-UA"/>
              </w:rPr>
              <w:t>ціна найбільш вигідної пропозиції конкурсних торгів перевищує суму, передбачену замовником на фінансування закупівлі;</w:t>
            </w:r>
          </w:p>
          <w:p w:rsidR="00ED18B3" w:rsidRPr="00A850EA" w:rsidRDefault="00ED18B3" w:rsidP="00ED18B3">
            <w:pPr>
              <w:pStyle w:val="a3"/>
              <w:numPr>
                <w:ilvl w:val="0"/>
                <w:numId w:val="3"/>
              </w:numPr>
              <w:jc w:val="both"/>
              <w:rPr>
                <w:lang w:val="uk-UA"/>
              </w:rPr>
            </w:pPr>
            <w:r w:rsidRPr="00A850EA">
              <w:rPr>
                <w:lang w:val="uk-UA"/>
              </w:rPr>
              <w:lastRenderedPageBreak/>
              <w:t>здійснення закупівлі стало неможливим внаслідок непереборної сили.</w:t>
            </w:r>
          </w:p>
          <w:p w:rsidR="00ED18B3" w:rsidRPr="00A850EA" w:rsidRDefault="00ED18B3" w:rsidP="00ED18B3">
            <w:pPr>
              <w:pStyle w:val="a3"/>
              <w:numPr>
                <w:ilvl w:val="0"/>
                <w:numId w:val="3"/>
              </w:numPr>
              <w:jc w:val="both"/>
              <w:rPr>
                <w:lang w:val="uk-UA"/>
              </w:rPr>
            </w:pPr>
            <w:r w:rsidRPr="00A850EA">
              <w:rPr>
                <w:lang w:val="uk-UA"/>
              </w:rPr>
              <w:t xml:space="preserve">скорочення видатків на здійснення закупівлі товарів, робіт і послуг. </w:t>
            </w:r>
          </w:p>
          <w:p w:rsidR="00ED18B3" w:rsidRPr="00A850EA" w:rsidRDefault="00ED18B3" w:rsidP="00021059">
            <w:pPr>
              <w:pStyle w:val="a3"/>
              <w:jc w:val="both"/>
              <w:rPr>
                <w:lang w:val="uk-UA"/>
              </w:rPr>
            </w:pPr>
            <w:r w:rsidRPr="00A850EA">
              <w:rPr>
                <w:lang w:val="uk-UA"/>
              </w:rPr>
              <w:t>Повідомлення про відміну торгів або визнання їх такими, що не відбулися, надсилається замовником Уповноваженому органу та усім учасникам протягом трьох робочих днів з дня прийняття замовником відповідного рішення та оприлюднюється відповідно до статті 10 цього Закону </w:t>
            </w:r>
          </w:p>
        </w:tc>
      </w:tr>
      <w:tr w:rsidR="00A850EA" w:rsidRPr="00A850EA" w:rsidTr="0046086C">
        <w:trPr>
          <w:tblCellSpacing w:w="15" w:type="dxa"/>
          <w:jc w:val="center"/>
        </w:trPr>
        <w:tc>
          <w:tcPr>
            <w:tcW w:w="4971" w:type="pct"/>
            <w:gridSpan w:val="2"/>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center"/>
              <w:rPr>
                <w:lang w:val="uk-UA"/>
              </w:rPr>
            </w:pPr>
            <w:r w:rsidRPr="00A850EA">
              <w:rPr>
                <w:b/>
                <w:bCs/>
                <w:lang w:val="uk-UA"/>
              </w:rPr>
              <w:lastRenderedPageBreak/>
              <w:t>VI. Укладання договору про закупівлю</w:t>
            </w:r>
            <w:r w:rsidRPr="00A850EA">
              <w:rPr>
                <w:lang w:val="uk-UA"/>
              </w:rPr>
              <w:t> </w:t>
            </w:r>
          </w:p>
        </w:tc>
      </w:tr>
      <w:tr w:rsidR="00A850EA" w:rsidRPr="00FA6EAB"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 xml:space="preserve">1. Терміни укладання договору </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 xml:space="preserve">У день визначення переможця замовник акцептує пропозицію конкурсних торгів, що визнана найбільш економічно вигідною за результатами оцінки. Замовник укладає договір про закупівлю з учасником, пропозицію конкурсних торгів якого було акцептовано, не пізніше ніж через 30 днів з дня акцепту пропозиції відповідно до вимог документації конкурсних торгів та акцептованої пропозиції, але не раніше ніж через 10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Під час здійснення закупівель за скороченою процедурою замовник укладає договір про закупівлю з учасником, пропозицію конкурсних торгів якого було акцептовано, відповідно до вимог документації конкурсних торгів та акцептованої пропозиції у строк не раніше ніж через п'ять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14 днів з дня акцепту</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2. Істотні умови, які обов'язково включаються до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jc w:val="both"/>
              <w:rPr>
                <w:lang w:val="uk-UA"/>
              </w:rPr>
            </w:pPr>
            <w:r w:rsidRPr="00A850EA">
              <w:rPr>
                <w:lang w:val="uk-UA"/>
              </w:rPr>
              <w:t xml:space="preserve">Договір про закупівлю укладається в письмовій формі відповідно до положень Цивільного кодексу України та Господарського кодексу України з урахуванням особливостей, визначених цим Законом. </w:t>
            </w:r>
          </w:p>
          <w:p w:rsidR="00ED18B3" w:rsidRPr="00A850EA" w:rsidRDefault="00ED18B3" w:rsidP="00021059">
            <w:pPr>
              <w:jc w:val="both"/>
              <w:rPr>
                <w:lang w:val="uk-UA"/>
              </w:rPr>
            </w:pPr>
            <w:r w:rsidRPr="00A850EA">
              <w:rPr>
                <w:lang w:val="uk-UA"/>
              </w:rPr>
              <w:t xml:space="preserve">Умови договору про закупівлю не повинні відрізнятися від змісту пропозиції конкурсних торгів або цінової пропозиції переможця процедури закупівлі. </w:t>
            </w:r>
          </w:p>
          <w:p w:rsidR="00ED18B3" w:rsidRPr="00A850EA" w:rsidRDefault="00ED18B3" w:rsidP="00021059">
            <w:pPr>
              <w:jc w:val="both"/>
              <w:rPr>
                <w:lang w:val="uk-UA"/>
              </w:rPr>
            </w:pPr>
            <w:r w:rsidRPr="00A850EA">
              <w:rPr>
                <w:lang w:val="uk-UA"/>
              </w:rPr>
              <w:t xml:space="preserve">Увага! Істотні умови договору про закупівлю не можуть змінюватися після його підписання до виконання зобов'язань сторонами у повному обсязі, крім випадків: </w:t>
            </w:r>
          </w:p>
          <w:p w:rsidR="00080C81" w:rsidRPr="00080C81" w:rsidRDefault="00080C81" w:rsidP="00080C81">
            <w:pPr>
              <w:numPr>
                <w:ilvl w:val="0"/>
                <w:numId w:val="4"/>
              </w:numPr>
              <w:jc w:val="both"/>
              <w:rPr>
                <w:lang w:val="uk-UA"/>
              </w:rPr>
            </w:pPr>
            <w:r w:rsidRPr="00080C81">
              <w:rPr>
                <w:lang w:val="uk-UA"/>
              </w:rPr>
              <w:t xml:space="preserve">зменшення обсягів закупівлі, зокрема з урахуванням фактичного обсягу видатків замовника; </w:t>
            </w:r>
          </w:p>
          <w:p w:rsidR="00080C81" w:rsidRPr="00080C81" w:rsidRDefault="00080C81" w:rsidP="00080C81">
            <w:pPr>
              <w:numPr>
                <w:ilvl w:val="0"/>
                <w:numId w:val="4"/>
              </w:numPr>
              <w:jc w:val="both"/>
              <w:rPr>
                <w:lang w:val="uk-UA"/>
              </w:rPr>
            </w:pPr>
            <w:r w:rsidRPr="00080C81">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080C81" w:rsidRPr="00080C81" w:rsidRDefault="00080C81" w:rsidP="00080C81">
            <w:pPr>
              <w:numPr>
                <w:ilvl w:val="0"/>
                <w:numId w:val="4"/>
              </w:numPr>
              <w:jc w:val="both"/>
              <w:rPr>
                <w:lang w:val="uk-UA"/>
              </w:rPr>
            </w:pPr>
            <w:r w:rsidRPr="00080C81">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080C81" w:rsidRPr="00080C81" w:rsidRDefault="00080C81" w:rsidP="00080C81">
            <w:pPr>
              <w:numPr>
                <w:ilvl w:val="0"/>
                <w:numId w:val="4"/>
              </w:numPr>
              <w:jc w:val="both"/>
              <w:rPr>
                <w:lang w:val="uk-UA"/>
              </w:rPr>
            </w:pPr>
            <w:r w:rsidRPr="00080C81">
              <w:rPr>
                <w:lang w:val="uk-UA"/>
              </w:rPr>
              <w:t xml:space="preserve">зміни умов у зв'язку із застосуванням положень частини шостої статті 40 Закону,  а саме: дія договору про закупівлю може </w:t>
            </w:r>
            <w:r w:rsidRPr="00080C81">
              <w:rPr>
                <w:lang w:val="uk-UA"/>
              </w:rPr>
              <w:lastRenderedPageBreak/>
              <w:t>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080C81" w:rsidRPr="00080C81" w:rsidRDefault="00080C81" w:rsidP="00080C81">
            <w:pPr>
              <w:numPr>
                <w:ilvl w:val="0"/>
                <w:numId w:val="4"/>
              </w:numPr>
              <w:jc w:val="both"/>
              <w:rPr>
                <w:lang w:val="uk-UA"/>
              </w:rPr>
            </w:pPr>
            <w:r w:rsidRPr="00080C81">
              <w:rPr>
                <w:lang w:val="uk-UA"/>
              </w:rPr>
              <w:t>узгодженої зміни ціни в бік зменшення (без зміни кількості (обсягу) та якості товарів, робіт і послуг);</w:t>
            </w:r>
          </w:p>
          <w:p w:rsidR="00080C81" w:rsidRPr="00080C81" w:rsidRDefault="00080C81" w:rsidP="00080C81">
            <w:pPr>
              <w:numPr>
                <w:ilvl w:val="0"/>
                <w:numId w:val="4"/>
              </w:numPr>
              <w:jc w:val="both"/>
              <w:rPr>
                <w:lang w:val="uk-UA"/>
              </w:rPr>
            </w:pPr>
            <w:r w:rsidRPr="00080C81">
              <w:rPr>
                <w:lang w:val="uk-UA"/>
              </w:rPr>
              <w:t>зміни ціни у зв'язку із зміною ставок податків і зборів пропорційно до змін таких ставок;</w:t>
            </w:r>
          </w:p>
          <w:p w:rsidR="00080C81" w:rsidRPr="00080C81" w:rsidRDefault="00080C81" w:rsidP="00080C81">
            <w:pPr>
              <w:numPr>
                <w:ilvl w:val="0"/>
                <w:numId w:val="4"/>
              </w:numPr>
              <w:jc w:val="both"/>
              <w:rPr>
                <w:lang w:val="uk-UA"/>
              </w:rPr>
            </w:pPr>
            <w:r w:rsidRPr="00080C81">
              <w:rPr>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p>
          <w:p w:rsidR="00ED18B3" w:rsidRPr="00A850EA" w:rsidRDefault="00ED18B3" w:rsidP="00080C81">
            <w:pPr>
              <w:ind w:left="360"/>
              <w:jc w:val="both"/>
              <w:rPr>
                <w:lang w:val="uk-UA"/>
              </w:rPr>
            </w:pPr>
            <w:r w:rsidRPr="00A850EA">
              <w:rPr>
                <w:lang w:val="uk-UA"/>
              </w:rPr>
              <w:t xml:space="preserve">Істотними умовами договору про закупівлю є: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предмет договору (найменування, номенклатура, асортимент);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кількість товарів, робіт і послуг та вимоги щодо їх якості;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порядок здійснення оплати;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сума, визначена у договорі;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термін та місце поставки товарів, надання послуг, виконання робіт;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строк дії договору;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права та обов'язки сторін;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зазначення умови щодо можливості зменшення обсягів закупівлі залежно від реального фінансування видатків; </w:t>
            </w:r>
          </w:p>
          <w:p w:rsidR="00ED18B3" w:rsidRPr="00A850EA" w:rsidRDefault="00ED18B3" w:rsidP="00ED18B3">
            <w:pPr>
              <w:numPr>
                <w:ilvl w:val="1"/>
                <w:numId w:val="4"/>
              </w:numPr>
              <w:tabs>
                <w:tab w:val="num" w:pos="769"/>
              </w:tabs>
              <w:ind w:left="589" w:firstLine="0"/>
              <w:jc w:val="both"/>
              <w:rPr>
                <w:lang w:val="uk-UA"/>
              </w:rPr>
            </w:pPr>
            <w:r w:rsidRPr="00A850EA">
              <w:rPr>
                <w:lang w:val="uk-UA"/>
              </w:rPr>
              <w:t xml:space="preserve">відповідальність сторін. </w:t>
            </w:r>
          </w:p>
          <w:p w:rsidR="00ED18B3" w:rsidRPr="00A850EA" w:rsidRDefault="00ED18B3" w:rsidP="00021059">
            <w:pPr>
              <w:ind w:firstLine="49"/>
              <w:jc w:val="both"/>
              <w:rPr>
                <w:lang w:val="uk-UA"/>
              </w:rPr>
            </w:pPr>
            <w:r w:rsidRPr="00A850EA">
              <w:rPr>
                <w:lang w:val="uk-UA"/>
              </w:rPr>
              <w:t xml:space="preserve">У разі якщо сторони не досягли згоди щодо всіх істотних умов, договір про закупівлю вважається неукладеним. Якщо учасник вчинив фактичні дії щодо виконання договору, правові наслідки таких дій визначаються відповідно до Цивільного кодексу України.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lastRenderedPageBreak/>
              <w:t>3. Дії замовника при відмові переможця торгів підписати договір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У разі письмової відмови переможця торгів підписати договір про закупівлю відповідно до вимог документації конкурсних торгів або не укладення договору про закупівлю з вини учасника у строк, визначений Законом, замовник повторно визначає найбільш економічно вигідну пропозицію конкурсних торгів з тих, строк дії яких ще не минув </w:t>
            </w:r>
          </w:p>
        </w:tc>
      </w:tr>
      <w:tr w:rsidR="00A850EA" w:rsidRPr="00A850EA" w:rsidTr="0046086C">
        <w:trPr>
          <w:tblCellSpacing w:w="15" w:type="dxa"/>
          <w:jc w:val="center"/>
        </w:trPr>
        <w:tc>
          <w:tcPr>
            <w:tcW w:w="1360"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rPr>
                <w:lang w:val="uk-UA"/>
              </w:rPr>
            </w:pPr>
            <w:r w:rsidRPr="00A850EA">
              <w:rPr>
                <w:b/>
                <w:bCs/>
                <w:lang w:val="uk-UA"/>
              </w:rPr>
              <w:t>4. Забезпечення виконання договору про закупівлю</w:t>
            </w:r>
            <w:r w:rsidRPr="00A850EA">
              <w:rPr>
                <w:lang w:val="uk-UA"/>
              </w:rPr>
              <w:t> </w:t>
            </w:r>
          </w:p>
        </w:tc>
        <w:tc>
          <w:tcPr>
            <w:tcW w:w="3597" w:type="pct"/>
            <w:tcBorders>
              <w:top w:val="outset" w:sz="6" w:space="0" w:color="auto"/>
              <w:left w:val="outset" w:sz="6" w:space="0" w:color="auto"/>
              <w:bottom w:val="outset" w:sz="6" w:space="0" w:color="auto"/>
              <w:right w:val="outset" w:sz="6" w:space="0" w:color="auto"/>
            </w:tcBorders>
            <w:vAlign w:val="center"/>
          </w:tcPr>
          <w:p w:rsidR="00ED18B3" w:rsidRPr="00A850EA" w:rsidRDefault="00ED18B3" w:rsidP="00021059">
            <w:pPr>
              <w:pStyle w:val="a3"/>
              <w:jc w:val="both"/>
              <w:rPr>
                <w:lang w:val="uk-UA"/>
              </w:rPr>
            </w:pPr>
            <w:r w:rsidRPr="00A850EA">
              <w:rPr>
                <w:lang w:val="uk-UA"/>
              </w:rPr>
              <w:t>Не вимагається. </w:t>
            </w:r>
          </w:p>
        </w:tc>
      </w:tr>
    </w:tbl>
    <w:p w:rsidR="00ED18B3" w:rsidRPr="00A850EA" w:rsidRDefault="00ED18B3" w:rsidP="00ED18B3">
      <w:pPr>
        <w:pStyle w:val="a3"/>
        <w:spacing w:before="0" w:beforeAutospacing="0" w:after="0" w:afterAutospacing="0"/>
        <w:rPr>
          <w:lang w:val="uk-UA"/>
        </w:rPr>
      </w:pPr>
    </w:p>
    <w:p w:rsidR="00ED18B3" w:rsidRPr="00A850EA" w:rsidRDefault="00ED18B3" w:rsidP="00ED18B3">
      <w:pPr>
        <w:pStyle w:val="a3"/>
        <w:spacing w:before="0" w:beforeAutospacing="0" w:after="0" w:afterAutospacing="0"/>
        <w:jc w:val="right"/>
        <w:rPr>
          <w:lang w:val="uk-UA"/>
        </w:rPr>
      </w:pPr>
      <w:r w:rsidRPr="00A850EA">
        <w:rPr>
          <w:lang w:val="uk-UA"/>
        </w:rPr>
        <w:t xml:space="preserve">додаток № 1 до документації конкурсних торгів </w:t>
      </w:r>
    </w:p>
    <w:p w:rsidR="00ED18B3" w:rsidRPr="00A850EA" w:rsidRDefault="00ED18B3" w:rsidP="00ED18B3">
      <w:pPr>
        <w:pStyle w:val="a3"/>
        <w:spacing w:before="0" w:beforeAutospacing="0" w:after="0" w:afterAutospacing="0"/>
        <w:jc w:val="center"/>
        <w:rPr>
          <w:lang w:val="uk-UA"/>
        </w:rPr>
      </w:pPr>
      <w:r w:rsidRPr="00A850EA">
        <w:rPr>
          <w:lang w:val="uk-UA"/>
        </w:rPr>
        <w:t>Місце поставки товарів:</w:t>
      </w:r>
    </w:p>
    <w:p w:rsidR="00ED18B3" w:rsidRPr="00A850EA" w:rsidRDefault="00ED18B3" w:rsidP="00ED18B3">
      <w:pPr>
        <w:pStyle w:val="a3"/>
        <w:spacing w:before="0" w:beforeAutospacing="0" w:after="0" w:afterAutospacing="0"/>
        <w:jc w:val="center"/>
        <w:rPr>
          <w:lang w:val="uk-UA"/>
        </w:rPr>
      </w:pPr>
      <w:r w:rsidRPr="00A850EA">
        <w:rPr>
          <w:lang w:val="uk-UA"/>
        </w:rPr>
        <w:t>Заклади освіти міста Южноукраїнськ Миколаївської області</w:t>
      </w:r>
    </w:p>
    <w:p w:rsidR="00ED18B3" w:rsidRPr="00A850EA" w:rsidRDefault="00ED18B3" w:rsidP="00ED18B3">
      <w:pPr>
        <w:jc w:val="right"/>
        <w:rPr>
          <w:b/>
          <w:bCs/>
          <w:lang w:val="uk-UA"/>
        </w:rPr>
      </w:pPr>
    </w:p>
    <w:tbl>
      <w:tblPr>
        <w:tblW w:w="10026" w:type="dxa"/>
        <w:tblInd w:w="288" w:type="dxa"/>
        <w:tblLook w:val="01E0" w:firstRow="1" w:lastRow="1" w:firstColumn="1" w:lastColumn="1" w:noHBand="0" w:noVBand="0"/>
      </w:tblPr>
      <w:tblGrid>
        <w:gridCol w:w="506"/>
        <w:gridCol w:w="7252"/>
        <w:gridCol w:w="2268"/>
      </w:tblGrid>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з/п</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 xml:space="preserve">Назва закладу освіти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Юридична і фактична адреса закладу</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 xml:space="preserve">Южноукраїнська загальноосвітня школа І-ІІІ ступенів № 1 імені Захисників вітчизни Южноукраїнської міської ради Миколаївської області </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8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2</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2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3</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lastRenderedPageBreak/>
              <w:t>3</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3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xml:space="preserve">, 5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4</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загальноосвітня школа І-ІІІ ступенів № 4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пр-т</w:t>
            </w:r>
            <w:proofErr w:type="spellEnd"/>
            <w:r w:rsidRPr="00A850EA">
              <w:rPr>
                <w:lang w:val="uk-UA"/>
              </w:rPr>
              <w:t xml:space="preserve"> Леніна, 16</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5</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Южноукраїнська гімназія № 1 Южноукраїнської міської ради Миколаївської області</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xml:space="preserve">, 6 </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6</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2</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Курчатова</w:t>
            </w:r>
            <w:proofErr w:type="spellEnd"/>
            <w:r w:rsidRPr="00A850EA">
              <w:rPr>
                <w:lang w:val="uk-UA"/>
              </w:rPr>
              <w:t>, 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7</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3</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Шкільний, 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8</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6</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proofErr w:type="spellStart"/>
            <w:r w:rsidRPr="00A850EA">
              <w:rPr>
                <w:lang w:val="uk-UA"/>
              </w:rPr>
              <w:t>б-р</w:t>
            </w:r>
            <w:proofErr w:type="spellEnd"/>
            <w:r w:rsidRPr="00A850EA">
              <w:rPr>
                <w:lang w:val="uk-UA"/>
              </w:rPr>
              <w:t xml:space="preserve"> </w:t>
            </w:r>
            <w:proofErr w:type="spellStart"/>
            <w:r w:rsidRPr="00A850EA">
              <w:rPr>
                <w:lang w:val="uk-UA"/>
              </w:rPr>
              <w:t>Цвіточний</w:t>
            </w:r>
            <w:proofErr w:type="spellEnd"/>
            <w:r w:rsidRPr="00A850EA">
              <w:rPr>
                <w:lang w:val="uk-UA"/>
              </w:rPr>
              <w:t>, 14</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9</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Дошкільний навчальний заклад № 8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31</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jc w:val="center"/>
              <w:rPr>
                <w:lang w:val="uk-UA"/>
              </w:rPr>
            </w:pPr>
            <w:r w:rsidRPr="00A850EA">
              <w:rPr>
                <w:lang w:val="uk-UA"/>
              </w:rPr>
              <w:t>10</w:t>
            </w:r>
          </w:p>
        </w:tc>
        <w:tc>
          <w:tcPr>
            <w:tcW w:w="7252"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Центр розвитку дитини «Гармонія» (блок А, блок Б)</w:t>
            </w:r>
          </w:p>
        </w:tc>
        <w:tc>
          <w:tcPr>
            <w:tcW w:w="2268" w:type="dxa"/>
            <w:tcBorders>
              <w:top w:val="single" w:sz="4" w:space="0" w:color="auto"/>
              <w:left w:val="single" w:sz="4" w:space="0" w:color="auto"/>
              <w:bottom w:val="single" w:sz="4" w:space="0" w:color="auto"/>
              <w:right w:val="single" w:sz="4" w:space="0" w:color="auto"/>
            </w:tcBorders>
          </w:tcPr>
          <w:p w:rsidR="00ED18B3" w:rsidRPr="00A850EA" w:rsidRDefault="00ED18B3" w:rsidP="00021059">
            <w:pPr>
              <w:rPr>
                <w:lang w:val="uk-UA"/>
              </w:rPr>
            </w:pPr>
            <w:r w:rsidRPr="00A850EA">
              <w:rPr>
                <w:lang w:val="uk-UA"/>
              </w:rPr>
              <w:t>вул. Набережна енергетиків, 25</w:t>
            </w:r>
          </w:p>
        </w:tc>
      </w:tr>
      <w:tr w:rsidR="00A850EA" w:rsidRPr="00A850EA" w:rsidTr="00021059">
        <w:tc>
          <w:tcPr>
            <w:tcW w:w="506"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jc w:val="center"/>
              <w:rPr>
                <w:lang w:val="uk-UA"/>
              </w:rPr>
            </w:pPr>
            <w:r w:rsidRPr="00A850EA">
              <w:rPr>
                <w:lang w:val="uk-UA"/>
              </w:rPr>
              <w:t>11</w:t>
            </w:r>
          </w:p>
        </w:tc>
        <w:tc>
          <w:tcPr>
            <w:tcW w:w="7252"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Загальноміський заклад відпочинку – табір з денним перебуванням «Калинонька»</w:t>
            </w:r>
          </w:p>
        </w:tc>
        <w:tc>
          <w:tcPr>
            <w:tcW w:w="2268" w:type="dxa"/>
            <w:tcBorders>
              <w:top w:val="single" w:sz="4" w:space="0" w:color="auto"/>
              <w:left w:val="single" w:sz="4" w:space="0" w:color="auto"/>
              <w:bottom w:val="single" w:sz="4" w:space="0" w:color="auto"/>
              <w:right w:val="single" w:sz="4" w:space="0" w:color="auto"/>
            </w:tcBorders>
          </w:tcPr>
          <w:p w:rsidR="0000032E" w:rsidRPr="00A850EA" w:rsidRDefault="0000032E" w:rsidP="00021059">
            <w:pPr>
              <w:rPr>
                <w:lang w:val="uk-UA"/>
              </w:rPr>
            </w:pPr>
            <w:r w:rsidRPr="00A850EA">
              <w:rPr>
                <w:lang w:val="uk-UA"/>
              </w:rPr>
              <w:t>За адресою навчального закладу</w:t>
            </w:r>
          </w:p>
        </w:tc>
      </w:tr>
    </w:tbl>
    <w:p w:rsidR="00ED18B3" w:rsidRPr="00A850EA" w:rsidRDefault="00ED18B3" w:rsidP="00ED18B3">
      <w:pPr>
        <w:jc w:val="right"/>
      </w:pPr>
      <w:r w:rsidRPr="00A850EA">
        <w:rPr>
          <w:lang w:val="uk-UA"/>
        </w:rPr>
        <w:t xml:space="preserve">додаток </w:t>
      </w:r>
      <w:r w:rsidRPr="00A850EA">
        <w:rPr>
          <w:b/>
          <w:lang w:val="uk-UA"/>
        </w:rPr>
        <w:t>№2</w:t>
      </w:r>
      <w:r w:rsidRPr="00A850EA">
        <w:rPr>
          <w:lang w:val="uk-UA"/>
        </w:rPr>
        <w:t xml:space="preserve"> до документації конкурсних торгів</w:t>
      </w:r>
    </w:p>
    <w:p w:rsidR="00ED18B3" w:rsidRPr="00A850EA" w:rsidRDefault="00ED18B3" w:rsidP="00ED18B3">
      <w:pPr>
        <w:jc w:val="center"/>
        <w:rPr>
          <w:b/>
          <w:lang w:val="uk-UA"/>
        </w:rPr>
      </w:pPr>
    </w:p>
    <w:p w:rsidR="00ED18B3" w:rsidRPr="00A850EA" w:rsidRDefault="00ED18B3" w:rsidP="00ED18B3">
      <w:pPr>
        <w:jc w:val="center"/>
        <w:rPr>
          <w:lang w:val="uk-UA"/>
        </w:rPr>
      </w:pPr>
      <w:r w:rsidRPr="00A850EA">
        <w:rPr>
          <w:lang w:val="uk-UA"/>
        </w:rPr>
        <w:t xml:space="preserve">Документи, що підтверджують повноваження учасника або представника учасника щодо  присутності на процедурі розкриття пропозицій конкурсних торгів та підпису протоколу розкриття пропозицій конкурсних торгів </w:t>
      </w:r>
    </w:p>
    <w:p w:rsidR="00ED18B3" w:rsidRPr="00A850EA" w:rsidRDefault="00ED18B3" w:rsidP="00ED18B3">
      <w:pPr>
        <w:shd w:val="clear" w:color="auto" w:fill="FFFFFF"/>
        <w:ind w:left="5"/>
        <w:jc w:val="both"/>
        <w:rPr>
          <w:spacing w:val="-2"/>
          <w:lang w:val="uk-UA"/>
        </w:rPr>
      </w:pPr>
      <w:r w:rsidRPr="00A850EA">
        <w:rPr>
          <w:spacing w:val="-4"/>
          <w:lang w:val="uk-UA"/>
        </w:rPr>
        <w:t xml:space="preserve">Якщо учасником торгів є фізична </w:t>
      </w:r>
      <w:r w:rsidRPr="00A850EA">
        <w:rPr>
          <w:spacing w:val="-2"/>
          <w:lang w:val="uk-UA"/>
        </w:rPr>
        <w:t xml:space="preserve">особа, то вона повинна мати при собі оригінал документа, що засвідчує його особу; </w:t>
      </w:r>
    </w:p>
    <w:p w:rsidR="00ED18B3" w:rsidRPr="00A850EA" w:rsidRDefault="00ED18B3" w:rsidP="00ED18B3">
      <w:pPr>
        <w:shd w:val="clear" w:color="auto" w:fill="FFFFFF"/>
        <w:ind w:left="5"/>
        <w:jc w:val="both"/>
        <w:rPr>
          <w:spacing w:val="-3"/>
          <w:lang w:val="uk-UA"/>
        </w:rPr>
      </w:pPr>
      <w:r w:rsidRPr="00A850EA">
        <w:rPr>
          <w:spacing w:val="-2"/>
          <w:lang w:val="uk-UA"/>
        </w:rPr>
        <w:t xml:space="preserve">якщо </w:t>
      </w:r>
      <w:r w:rsidRPr="00A850EA">
        <w:rPr>
          <w:lang w:val="uk-UA"/>
        </w:rPr>
        <w:t xml:space="preserve">учасником торгів виступає юридична особа, яку представляє керівник, він повинен надати </w:t>
      </w:r>
      <w:r w:rsidRPr="00A850EA">
        <w:rPr>
          <w:spacing w:val="-3"/>
          <w:lang w:val="uk-UA"/>
        </w:rPr>
        <w:t xml:space="preserve">завірені копії документів, що підтверджують його повноваження, та мати при собі оригінал документа, що засвідчує його особу; </w:t>
      </w:r>
    </w:p>
    <w:p w:rsidR="00ED18B3" w:rsidRPr="00A850EA" w:rsidRDefault="00ED18B3" w:rsidP="00ED18B3">
      <w:pPr>
        <w:shd w:val="clear" w:color="auto" w:fill="FFFFFF"/>
        <w:ind w:left="5"/>
        <w:jc w:val="both"/>
        <w:rPr>
          <w:lang w:val="uk-UA"/>
        </w:rPr>
      </w:pPr>
      <w:r w:rsidRPr="00A850EA">
        <w:rPr>
          <w:spacing w:val="-3"/>
          <w:lang w:val="uk-UA"/>
        </w:rPr>
        <w:t xml:space="preserve">у разі якщо учасника представляє інша особа, необхідно надати довіреність на представництво інтересів учасника, підпис документів, оформлену згідно </w:t>
      </w:r>
      <w:r w:rsidRPr="00A850EA">
        <w:rPr>
          <w:lang w:val="uk-UA"/>
        </w:rPr>
        <w:t xml:space="preserve">з вимогами чинного законодавства, копію документа, який підтверджує повноваження </w:t>
      </w:r>
      <w:r w:rsidRPr="00A850EA">
        <w:rPr>
          <w:spacing w:val="-1"/>
          <w:lang w:val="uk-UA"/>
        </w:rPr>
        <w:t xml:space="preserve">керівника, що підписує довіреність, а також мати при собі оригінал документа, що засвідчує </w:t>
      </w:r>
      <w:r w:rsidRPr="00A850EA">
        <w:rPr>
          <w:lang w:val="uk-UA"/>
        </w:rPr>
        <w:t>його особу.</w:t>
      </w:r>
    </w:p>
    <w:p w:rsidR="00ED18B3" w:rsidRPr="00A850EA" w:rsidRDefault="00ED18B3" w:rsidP="00ED18B3">
      <w:pPr>
        <w:jc w:val="both"/>
        <w:rPr>
          <w:lang w:val="uk-UA"/>
        </w:rPr>
      </w:pPr>
    </w:p>
    <w:p w:rsidR="00ED18B3" w:rsidRPr="00A850EA" w:rsidRDefault="00ED18B3" w:rsidP="00ED18B3">
      <w:pPr>
        <w:jc w:val="both"/>
        <w:rPr>
          <w:lang w:val="uk-UA"/>
        </w:rPr>
      </w:pPr>
      <w:r w:rsidRPr="00A850EA">
        <w:rPr>
          <w:lang w:val="uk-UA"/>
        </w:rPr>
        <w:t>УВАГА! Копії вищезазначених документів повинні бути надані у складі пропозиції конкурсних торгів учасника.</w:t>
      </w:r>
    </w:p>
    <w:p w:rsidR="00ED18B3" w:rsidRPr="00A850EA" w:rsidRDefault="00ED18B3" w:rsidP="00ED18B3">
      <w:pPr>
        <w:jc w:val="both"/>
        <w:rPr>
          <w:lang w:val="uk-UA"/>
        </w:rPr>
      </w:pPr>
      <w:r w:rsidRPr="00A850EA">
        <w:rPr>
          <w:lang w:val="uk-UA"/>
        </w:rPr>
        <w:t xml:space="preserve">Під копією паспорта громадянина України мається на увазі копія 1,2 сторінок та сторінки з відміткою про реєстрацію, у разі заповнених інших сторінок – копії всіх заповнених сторінок. </w:t>
      </w:r>
    </w:p>
    <w:p w:rsidR="00ED18B3" w:rsidRPr="00A850EA" w:rsidRDefault="00ED18B3" w:rsidP="00ED18B3">
      <w:pPr>
        <w:jc w:val="right"/>
        <w:rPr>
          <w:bCs/>
          <w:lang w:val="uk-UA"/>
        </w:rPr>
      </w:pPr>
      <w:r w:rsidRPr="00A850EA">
        <w:rPr>
          <w:lang w:val="uk-UA"/>
        </w:rPr>
        <w:t xml:space="preserve">додаток </w:t>
      </w:r>
      <w:r w:rsidRPr="00A850EA">
        <w:rPr>
          <w:b/>
          <w:lang w:val="uk-UA"/>
        </w:rPr>
        <w:t>№3</w:t>
      </w:r>
      <w:r w:rsidRPr="00A850EA">
        <w:rPr>
          <w:lang w:val="uk-UA"/>
        </w:rPr>
        <w:t xml:space="preserve"> до документації конкурсних торгів</w:t>
      </w:r>
    </w:p>
    <w:p w:rsidR="00ED18B3" w:rsidRPr="00A850EA" w:rsidRDefault="00ED18B3" w:rsidP="00ED18B3">
      <w:pPr>
        <w:jc w:val="center"/>
        <w:rPr>
          <w:lang w:val="uk-UA"/>
        </w:rPr>
      </w:pPr>
      <w:r w:rsidRPr="00A850EA">
        <w:rPr>
          <w:lang w:val="uk-UA"/>
        </w:rPr>
        <w:t xml:space="preserve">Інформація </w:t>
      </w:r>
    </w:p>
    <w:p w:rsidR="00ED18B3" w:rsidRPr="00A850EA" w:rsidRDefault="00ED18B3" w:rsidP="00ED18B3">
      <w:pPr>
        <w:jc w:val="center"/>
        <w:rPr>
          <w:bCs/>
          <w:lang w:val="uk-UA"/>
        </w:rPr>
      </w:pPr>
      <w:r w:rsidRPr="00A850EA">
        <w:rPr>
          <w:lang w:val="uk-UA"/>
        </w:rPr>
        <w:t>про необхідні технічні, якісні та кількісні характеристики предмета закупівлі</w:t>
      </w:r>
    </w:p>
    <w:p w:rsidR="00ED18B3" w:rsidRPr="00A850EA" w:rsidRDefault="00ED18B3" w:rsidP="00ED18B3">
      <w:pPr>
        <w:rPr>
          <w:bCs/>
          <w:lang w:val="uk-UA"/>
        </w:rPr>
      </w:pPr>
    </w:p>
    <w:p w:rsidR="00F40163" w:rsidRPr="00F40163" w:rsidRDefault="00ED18B3" w:rsidP="00F40163">
      <w:pPr>
        <w:tabs>
          <w:tab w:val="left" w:pos="1440"/>
        </w:tabs>
        <w:jc w:val="both"/>
        <w:rPr>
          <w:i/>
          <w:lang w:val="uk-UA"/>
        </w:rPr>
      </w:pPr>
      <w:r w:rsidRPr="00A850EA">
        <w:rPr>
          <w:iCs/>
          <w:lang w:val="uk-UA"/>
        </w:rPr>
        <w:t>Предмет закупівлі</w:t>
      </w:r>
      <w:r w:rsidRPr="00A850EA">
        <w:rPr>
          <w:i/>
          <w:iCs/>
          <w:lang w:val="uk-UA"/>
        </w:rPr>
        <w:t xml:space="preserve"> – </w:t>
      </w:r>
      <w:r w:rsidR="00E94432" w:rsidRPr="00E94432">
        <w:rPr>
          <w:i/>
          <w:szCs w:val="22"/>
          <w:lang w:val="uk-UA"/>
        </w:rPr>
        <w:t xml:space="preserve">код </w:t>
      </w:r>
      <w:r w:rsidR="00CD6232">
        <w:rPr>
          <w:i/>
          <w:szCs w:val="22"/>
          <w:lang w:val="uk-UA"/>
        </w:rPr>
        <w:t>10.51.</w:t>
      </w:r>
      <w:r w:rsidR="00F40163">
        <w:rPr>
          <w:i/>
          <w:szCs w:val="22"/>
          <w:lang w:val="uk-UA"/>
        </w:rPr>
        <w:t>4</w:t>
      </w:r>
      <w:r w:rsidR="00CD6232" w:rsidRPr="00CD6232">
        <w:rPr>
          <w:lang w:val="uk-UA"/>
        </w:rPr>
        <w:t xml:space="preserve"> </w:t>
      </w:r>
      <w:r w:rsidR="00F40163" w:rsidRPr="00F40163">
        <w:rPr>
          <w:i/>
          <w:lang w:val="uk-UA"/>
        </w:rPr>
        <w:t xml:space="preserve">Сир сичужний та кисломолочний сир </w:t>
      </w:r>
    </w:p>
    <w:p w:rsidR="00F40163" w:rsidRPr="00F40163" w:rsidRDefault="00F40163" w:rsidP="00F40163">
      <w:pPr>
        <w:tabs>
          <w:tab w:val="left" w:pos="1440"/>
        </w:tabs>
        <w:jc w:val="both"/>
        <w:rPr>
          <w:i/>
          <w:lang w:val="uk-UA"/>
        </w:rPr>
      </w:pPr>
      <w:r w:rsidRPr="00F40163">
        <w:rPr>
          <w:i/>
          <w:lang w:val="uk-UA"/>
        </w:rPr>
        <w:t>Лот 1 - сир кисломолочний напівжирний не менш ніж 9%</w:t>
      </w:r>
    </w:p>
    <w:p w:rsidR="00AD6B2C" w:rsidRDefault="00AD6B2C" w:rsidP="00AD6B2C">
      <w:pPr>
        <w:tabs>
          <w:tab w:val="left" w:pos="1440"/>
        </w:tabs>
        <w:jc w:val="both"/>
        <w:rPr>
          <w:lang w:val="uk-UA"/>
        </w:rPr>
      </w:pPr>
      <w:r w:rsidRPr="00AD6B2C">
        <w:rPr>
          <w:lang w:val="uk-UA"/>
        </w:rPr>
        <w:t xml:space="preserve">Зовнішній вигляд – фасований в </w:t>
      </w:r>
      <w:proofErr w:type="spellStart"/>
      <w:r w:rsidRPr="00AD6B2C">
        <w:rPr>
          <w:lang w:val="uk-UA"/>
        </w:rPr>
        <w:t>еколінову</w:t>
      </w:r>
      <w:proofErr w:type="spellEnd"/>
      <w:r w:rsidRPr="00AD6B2C">
        <w:rPr>
          <w:lang w:val="uk-UA"/>
        </w:rPr>
        <w:t xml:space="preserve"> упаковку з масою </w:t>
      </w:r>
      <w:r>
        <w:rPr>
          <w:lang w:val="uk-UA"/>
        </w:rPr>
        <w:t xml:space="preserve">не менш ніж </w:t>
      </w:r>
      <w:r w:rsidRPr="00AD6B2C">
        <w:rPr>
          <w:lang w:val="uk-UA"/>
        </w:rPr>
        <w:t xml:space="preserve">0,25 кг. Смак і запах – кисломолочний продукт, який виробляють сквашуванням молока, маслянки чи її суміші з молоком, </w:t>
      </w:r>
      <w:proofErr w:type="spellStart"/>
      <w:r w:rsidRPr="00AD6B2C">
        <w:rPr>
          <w:lang w:val="uk-UA"/>
        </w:rPr>
        <w:t>заквашувальними</w:t>
      </w:r>
      <w:proofErr w:type="spellEnd"/>
      <w:r w:rsidRPr="00AD6B2C">
        <w:rPr>
          <w:lang w:val="uk-UA"/>
        </w:rPr>
        <w:t xml:space="preserve"> препаратами із застосуванням способів кислотної, кислотно-сичужної або </w:t>
      </w:r>
      <w:proofErr w:type="spellStart"/>
      <w:r w:rsidRPr="00AD6B2C">
        <w:rPr>
          <w:lang w:val="uk-UA"/>
        </w:rPr>
        <w:t>термокислотної</w:t>
      </w:r>
      <w:proofErr w:type="spellEnd"/>
      <w:r w:rsidRPr="00AD6B2C">
        <w:rPr>
          <w:lang w:val="uk-UA"/>
        </w:rPr>
        <w:t xml:space="preserve"> коагуляції білка, без додавання компонентів немолочного походження, без сторонніх, не притаманних сиру кисломолочному смаків, не цвілий, без сміття, без гіркості. Колір – білий, рівномірний за всією масою.</w:t>
      </w:r>
    </w:p>
    <w:p w:rsidR="00AD6B2C" w:rsidRPr="00AD6B2C" w:rsidRDefault="00AD6B2C" w:rsidP="00AD6B2C">
      <w:pPr>
        <w:tabs>
          <w:tab w:val="left" w:pos="1440"/>
        </w:tabs>
        <w:jc w:val="both"/>
        <w:rPr>
          <w:i/>
          <w:lang w:val="uk-UA"/>
        </w:rPr>
      </w:pPr>
      <w:r w:rsidRPr="00AD6B2C">
        <w:rPr>
          <w:i/>
          <w:lang w:val="uk-UA"/>
        </w:rPr>
        <w:t xml:space="preserve"> </w:t>
      </w:r>
      <w:r w:rsidRPr="00F40163">
        <w:rPr>
          <w:i/>
          <w:lang w:val="uk-UA"/>
        </w:rPr>
        <w:t>Лот 2 – сир твердий</w:t>
      </w:r>
      <w:r w:rsidRPr="00AD6B2C">
        <w:t xml:space="preserve"> </w:t>
      </w:r>
      <w:r w:rsidRPr="00AD6B2C">
        <w:rPr>
          <w:i/>
          <w:lang w:val="uk-UA"/>
        </w:rPr>
        <w:t xml:space="preserve">- жирністю не менш ніж 45 %- </w:t>
      </w:r>
    </w:p>
    <w:p w:rsidR="00AD6B2C" w:rsidRPr="00AD6B2C" w:rsidRDefault="00AD6B2C" w:rsidP="00AD6B2C">
      <w:pPr>
        <w:tabs>
          <w:tab w:val="left" w:pos="1440"/>
        </w:tabs>
        <w:jc w:val="both"/>
        <w:rPr>
          <w:i/>
          <w:lang w:val="uk-UA"/>
        </w:rPr>
      </w:pPr>
      <w:r w:rsidRPr="00AD6B2C">
        <w:rPr>
          <w:i/>
          <w:lang w:val="uk-UA"/>
        </w:rPr>
        <w:t>З запропонованих нижче(без додавання барвників):</w:t>
      </w:r>
    </w:p>
    <w:p w:rsidR="00AD6B2C" w:rsidRPr="002150F9" w:rsidRDefault="00AD6B2C" w:rsidP="00AD6B2C">
      <w:pPr>
        <w:tabs>
          <w:tab w:val="left" w:pos="1440"/>
        </w:tabs>
        <w:jc w:val="both"/>
        <w:rPr>
          <w:lang w:val="uk-UA"/>
        </w:rPr>
      </w:pPr>
      <w:r w:rsidRPr="002150F9">
        <w:rPr>
          <w:lang w:val="uk-UA"/>
        </w:rPr>
        <w:t xml:space="preserve">Відповідність державним стандартам України або технічним умовам виробника. </w:t>
      </w:r>
    </w:p>
    <w:p w:rsidR="00AD6B2C" w:rsidRPr="002150F9" w:rsidRDefault="00AD6B2C" w:rsidP="00AD6B2C">
      <w:pPr>
        <w:tabs>
          <w:tab w:val="left" w:pos="1440"/>
        </w:tabs>
        <w:jc w:val="both"/>
        <w:rPr>
          <w:lang w:val="uk-UA"/>
        </w:rPr>
      </w:pPr>
      <w:r w:rsidRPr="002150F9">
        <w:rPr>
          <w:lang w:val="uk-UA"/>
        </w:rPr>
        <w:t xml:space="preserve">російський;Зовнішній вигляд – у формі круглого циліндру з рівними гранями ,з малюнком круглих чи овальних вічок, неправильної, </w:t>
      </w:r>
      <w:proofErr w:type="spellStart"/>
      <w:r w:rsidRPr="002150F9">
        <w:rPr>
          <w:lang w:val="uk-UA"/>
        </w:rPr>
        <w:t>щілевидної</w:t>
      </w:r>
      <w:proofErr w:type="spellEnd"/>
      <w:r w:rsidRPr="002150F9">
        <w:rPr>
          <w:lang w:val="uk-UA"/>
        </w:rPr>
        <w:t xml:space="preserve"> форми, які розкидані по усій сирній масі, розміром 140*160*280 мм з масою до 8 кг. Упаковка - вакуумна з поліетиленової плівки</w:t>
      </w:r>
    </w:p>
    <w:p w:rsidR="00AD6B2C" w:rsidRPr="002150F9" w:rsidRDefault="00AD6B2C" w:rsidP="00AD6B2C">
      <w:pPr>
        <w:tabs>
          <w:tab w:val="left" w:pos="1440"/>
        </w:tabs>
        <w:jc w:val="both"/>
        <w:rPr>
          <w:lang w:val="uk-UA"/>
        </w:rPr>
      </w:pPr>
      <w:r w:rsidRPr="002150F9">
        <w:rPr>
          <w:lang w:val="uk-UA"/>
        </w:rPr>
        <w:lastRenderedPageBreak/>
        <w:t>Смак і запах - сирний, злегка кислуватий смак, без сторонніх, не притаманних сиру смаків, не цвілий, без гіркоти, вміст жиру 50% Консистенція - пластична, ніжна, однорідна по усій масі;</w:t>
      </w:r>
    </w:p>
    <w:p w:rsidR="00AD6B2C" w:rsidRPr="002150F9" w:rsidRDefault="00AD6B2C" w:rsidP="00AD6B2C">
      <w:pPr>
        <w:tabs>
          <w:tab w:val="left" w:pos="1440"/>
        </w:tabs>
        <w:jc w:val="both"/>
        <w:rPr>
          <w:lang w:val="uk-UA"/>
        </w:rPr>
      </w:pPr>
      <w:proofErr w:type="spellStart"/>
      <w:r w:rsidRPr="002150F9">
        <w:rPr>
          <w:lang w:val="uk-UA"/>
        </w:rPr>
        <w:t>буковинськийЗовнішній</w:t>
      </w:r>
      <w:proofErr w:type="spellEnd"/>
      <w:r w:rsidRPr="002150F9">
        <w:rPr>
          <w:lang w:val="uk-UA"/>
        </w:rPr>
        <w:t xml:space="preserve"> вигляд – у формі прямокутного бруска зі злегка випуклими боковими поверхнями та округлими гранями, розміром 120*280*140 мм з масою до 6 кг. Упаковка - вакуумна з поліетиленової плівки Смак і запах - помірно виражений, сирний, злегка кислуватий смак, без сторонніх, не притаманних сиру смаків, не цвілий, без гіркоти, вміст жиру 45% Консистенція - пластична, ніжна, однорідна по усій масі, допускається злегка щільна. "Вічка" круглої, овальної неправильної форми різного діаметру;</w:t>
      </w:r>
    </w:p>
    <w:p w:rsidR="00AD6B2C" w:rsidRPr="002150F9" w:rsidRDefault="00AD6B2C" w:rsidP="00AD6B2C">
      <w:pPr>
        <w:tabs>
          <w:tab w:val="left" w:pos="1440"/>
        </w:tabs>
        <w:jc w:val="both"/>
        <w:rPr>
          <w:lang w:val="uk-UA"/>
        </w:rPr>
      </w:pPr>
      <w:r w:rsidRPr="002150F9">
        <w:rPr>
          <w:lang w:val="uk-UA"/>
        </w:rPr>
        <w:t>звенигородський Зовнішній вигляд – у формі круглого циліндру з рівними гранями, розміром 140*160*280 мм з масою до 8 кг., з малюнком  вічок неправильної щілиноподібної форми. Упаковка - вакуумна з поліетиленової плівки. Смак і запах - з високоякісного коров’ячого молока, чистий виражений сирний смак, злегка кислуватий або гострий, без сторонніх, не притаманних сиру смаків, не цвілий, без гіркоти, вміст жиру 50%. Консистенція - ніжний та пластичний, однорідний по усій масі.;</w:t>
      </w:r>
    </w:p>
    <w:p w:rsidR="00AD6B2C" w:rsidRPr="002150F9" w:rsidRDefault="00AD6B2C" w:rsidP="00AD6B2C">
      <w:pPr>
        <w:tabs>
          <w:tab w:val="left" w:pos="1440"/>
        </w:tabs>
        <w:jc w:val="both"/>
        <w:rPr>
          <w:lang w:val="uk-UA"/>
        </w:rPr>
      </w:pPr>
      <w:r w:rsidRPr="002150F9">
        <w:rPr>
          <w:lang w:val="uk-UA"/>
        </w:rPr>
        <w:t>голландський. Зовнішній вигляд – у формі прямокутний бруска з округлими гранями, розміром 120*280*140 мм з масою до 6 кг. Упаковка - вакуумна з поліетиленової плівки</w:t>
      </w:r>
    </w:p>
    <w:p w:rsidR="00AD6B2C" w:rsidRPr="002150F9" w:rsidRDefault="00AD6B2C" w:rsidP="00AD6B2C">
      <w:pPr>
        <w:tabs>
          <w:tab w:val="left" w:pos="1440"/>
        </w:tabs>
        <w:jc w:val="both"/>
        <w:rPr>
          <w:lang w:val="uk-UA"/>
        </w:rPr>
      </w:pPr>
      <w:r w:rsidRPr="002150F9">
        <w:rPr>
          <w:lang w:val="uk-UA"/>
        </w:rPr>
        <w:t xml:space="preserve">Смак і запах - чистий, виражений сирний, з гостротою і легкою </w:t>
      </w:r>
      <w:proofErr w:type="spellStart"/>
      <w:r w:rsidRPr="002150F9">
        <w:rPr>
          <w:lang w:val="uk-UA"/>
        </w:rPr>
        <w:t>кислинкою</w:t>
      </w:r>
      <w:proofErr w:type="spellEnd"/>
      <w:r w:rsidRPr="002150F9">
        <w:rPr>
          <w:lang w:val="uk-UA"/>
        </w:rPr>
        <w:t>, без сторонніх, не притаманних сиру смаків, не цвілий, без гіркоти, вміст жиру 45%. Консистенція - пластична, ніжна, однорідна по усій масі, допускається злегка щільна. "Вічка" круглої, овальної неправильної форми різного діаметру;</w:t>
      </w:r>
    </w:p>
    <w:p w:rsidR="00B4038E" w:rsidRPr="00A850EA" w:rsidRDefault="00B4038E" w:rsidP="00F40163">
      <w:pPr>
        <w:tabs>
          <w:tab w:val="left" w:pos="1440"/>
        </w:tabs>
        <w:jc w:val="both"/>
        <w:rPr>
          <w:lang w:val="uk-UA"/>
        </w:rPr>
      </w:pPr>
      <w:r w:rsidRPr="00A850EA">
        <w:rPr>
          <w:lang w:val="uk-UA"/>
        </w:rPr>
        <w:t>Якість та упаковка товару повинні відповідати стандартам, технічним умовам та іншим технічним документам, що діють на території України.</w:t>
      </w:r>
    </w:p>
    <w:p w:rsidR="00F57AF1" w:rsidRPr="00A850EA" w:rsidRDefault="00F57AF1" w:rsidP="00F57AF1">
      <w:pPr>
        <w:jc w:val="both"/>
        <w:rPr>
          <w:lang w:val="uk-UA"/>
        </w:rPr>
      </w:pPr>
      <w:r w:rsidRPr="00A850EA">
        <w:rPr>
          <w:lang w:val="uk-UA"/>
        </w:rPr>
        <w:t>Поставка товару буде відбуватися дрібнооптовими партіями по заявкам.</w:t>
      </w:r>
    </w:p>
    <w:p w:rsidR="00ED18B3" w:rsidRPr="00A850EA" w:rsidRDefault="00ED18B3" w:rsidP="00ED18B3">
      <w:pPr>
        <w:jc w:val="both"/>
        <w:rPr>
          <w:lang w:val="uk-UA"/>
        </w:rPr>
      </w:pPr>
      <w:r w:rsidRPr="00A850EA">
        <w:rPr>
          <w:lang w:val="uk-UA"/>
        </w:rPr>
        <w:t>УВАГА!</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учасника. </w:t>
      </w:r>
    </w:p>
    <w:p w:rsidR="00ED18B3" w:rsidRPr="00A850EA" w:rsidRDefault="00ED18B3" w:rsidP="00ED18B3">
      <w:pPr>
        <w:jc w:val="both"/>
        <w:rPr>
          <w:lang w:val="uk-UA"/>
        </w:rPr>
      </w:pPr>
      <w:r w:rsidRPr="00A850EA">
        <w:rPr>
          <w:lang w:val="uk-UA"/>
        </w:rPr>
        <w:t>Крім того, додається довідка за нижче наведеною формою:</w:t>
      </w:r>
    </w:p>
    <w:p w:rsidR="00ED18B3" w:rsidRPr="00A850EA" w:rsidRDefault="00ED18B3" w:rsidP="00ED18B3">
      <w:pPr>
        <w:rPr>
          <w:b/>
          <w:sz w:val="28"/>
          <w:szCs w:val="28"/>
          <w:lang w:val="uk-UA"/>
        </w:rPr>
      </w:pPr>
    </w:p>
    <w:p w:rsidR="00ED18B3" w:rsidRPr="00A850EA" w:rsidRDefault="00ED18B3" w:rsidP="00ED18B3">
      <w:pPr>
        <w:jc w:val="center"/>
        <w:rPr>
          <w:lang w:val="uk-UA"/>
        </w:rPr>
      </w:pPr>
      <w:r w:rsidRPr="00A850EA">
        <w:rPr>
          <w:lang w:val="uk-UA"/>
        </w:rPr>
        <w:t xml:space="preserve">Довідка про відповідність пропозиції конкурсних торгів учасника </w:t>
      </w:r>
    </w:p>
    <w:p w:rsidR="00ED18B3" w:rsidRPr="00A850EA" w:rsidRDefault="00ED18B3" w:rsidP="00ED18B3">
      <w:pPr>
        <w:jc w:val="center"/>
        <w:rPr>
          <w:lang w:val="uk-UA"/>
        </w:rPr>
      </w:pPr>
      <w:r w:rsidRPr="00A850EA">
        <w:rPr>
          <w:lang w:val="uk-UA"/>
        </w:rPr>
        <w:t>технічним, якісним та кількісним вимогам до предмета закупівлі</w:t>
      </w:r>
    </w:p>
    <w:p w:rsidR="00ED18B3" w:rsidRPr="00A850EA" w:rsidRDefault="00ED18B3" w:rsidP="00ED18B3">
      <w:pPr>
        <w:jc w:val="center"/>
        <w:rPr>
          <w:lang w:val="uk-UA"/>
        </w:rPr>
      </w:pPr>
    </w:p>
    <w:p w:rsidR="00ED18B3" w:rsidRPr="00A850EA" w:rsidRDefault="00ED18B3" w:rsidP="00ED18B3">
      <w:pPr>
        <w:jc w:val="both"/>
        <w:rPr>
          <w:lang w:val="uk-UA"/>
        </w:rPr>
      </w:pPr>
      <w:r w:rsidRPr="00A850EA">
        <w:rPr>
          <w:lang w:val="uk-UA"/>
        </w:rPr>
        <w:t>Учасник _________________ (</w:t>
      </w:r>
      <w:r w:rsidRPr="00A850EA">
        <w:rPr>
          <w:i/>
          <w:sz w:val="20"/>
          <w:szCs w:val="20"/>
          <w:lang w:val="uk-UA"/>
        </w:rPr>
        <w:t>повне найменування</w:t>
      </w:r>
      <w:r w:rsidRPr="00A850EA">
        <w:rPr>
          <w:bCs/>
          <w:i/>
          <w:iCs/>
          <w:sz w:val="20"/>
          <w:szCs w:val="20"/>
          <w:lang w:val="uk-UA"/>
        </w:rPr>
        <w:t xml:space="preserve"> </w:t>
      </w:r>
      <w:r w:rsidRPr="00A850EA">
        <w:rPr>
          <w:i/>
          <w:sz w:val="20"/>
          <w:szCs w:val="20"/>
          <w:lang w:val="uk-UA"/>
        </w:rPr>
        <w:t>учасника</w:t>
      </w:r>
      <w:r w:rsidRPr="00A850EA">
        <w:rPr>
          <w:lang w:val="uk-UA"/>
        </w:rPr>
        <w:t>)</w:t>
      </w:r>
      <w:r w:rsidRPr="00A850EA">
        <w:rPr>
          <w:b/>
          <w:lang w:val="uk-UA"/>
        </w:rPr>
        <w:t xml:space="preserve"> </w:t>
      </w:r>
      <w:r w:rsidRPr="00A850EA">
        <w:rPr>
          <w:lang w:val="uk-UA"/>
        </w:rPr>
        <w:t xml:space="preserve">цією довідкою підтверджує відповідність пропозиції конкурсних торгів на закупівлю </w:t>
      </w:r>
      <w:r w:rsidRPr="00A850EA">
        <w:rPr>
          <w:i/>
          <w:lang w:val="uk-UA"/>
        </w:rPr>
        <w:t>____________________________</w:t>
      </w:r>
      <w:r w:rsidRPr="00A850EA">
        <w:rPr>
          <w:b/>
          <w:lang w:val="uk-UA"/>
        </w:rPr>
        <w:t>,</w:t>
      </w:r>
      <w:r w:rsidRPr="00A850EA">
        <w:rPr>
          <w:b/>
          <w:iCs/>
          <w:lang w:val="uk-UA"/>
        </w:rPr>
        <w:t xml:space="preserve"> </w:t>
      </w:r>
      <w:r w:rsidRPr="00A850EA">
        <w:rPr>
          <w:lang w:val="uk-UA"/>
        </w:rPr>
        <w:t>оголошення №</w:t>
      </w:r>
      <w:r w:rsidRPr="00A850EA">
        <w:t> </w:t>
      </w:r>
      <w:r w:rsidRPr="00A850EA">
        <w:rPr>
          <w:lang w:val="uk-UA"/>
        </w:rPr>
        <w:t>___________ від ___________201</w:t>
      </w:r>
      <w:r w:rsidR="00267D36" w:rsidRPr="00A850EA">
        <w:rPr>
          <w:lang w:val="uk-UA"/>
        </w:rPr>
        <w:t>5</w:t>
      </w:r>
      <w:r w:rsidRPr="00A850EA">
        <w:rPr>
          <w:lang w:val="uk-UA"/>
        </w:rPr>
        <w:t xml:space="preserve"> року</w:t>
      </w:r>
      <w:r w:rsidRPr="00A850EA">
        <w:rPr>
          <w:b/>
          <w:lang w:val="uk-UA"/>
        </w:rPr>
        <w:t xml:space="preserve"> </w:t>
      </w:r>
      <w:r w:rsidRPr="00A850EA">
        <w:rPr>
          <w:lang w:val="uk-UA"/>
        </w:rPr>
        <w:t xml:space="preserve">технічним, якісним, кількісним та іншим вимогам, встановленим замовником, що до предмета закупівлі. </w:t>
      </w:r>
    </w:p>
    <w:p w:rsidR="00ED18B3" w:rsidRPr="00A850EA" w:rsidRDefault="00ED18B3" w:rsidP="00ED18B3">
      <w:pPr>
        <w:tabs>
          <w:tab w:val="left" w:pos="0"/>
          <w:tab w:val="center" w:pos="4153"/>
          <w:tab w:val="right" w:pos="8306"/>
        </w:tabs>
        <w:jc w:val="both"/>
        <w:rPr>
          <w:lang w:val="uk-UA"/>
        </w:rPr>
      </w:pPr>
      <w:r w:rsidRPr="00A850EA">
        <w:rPr>
          <w:lang w:val="uk-UA"/>
        </w:rPr>
        <w:t xml:space="preserve">Запропонований до постачання товар в повному обсязі відповідає найменуванню, якісним характеристикам, кількості та одиницям виміру, що вимагаються замовником та зазначені у додатку 3 документації конкурсних торгів. </w:t>
      </w:r>
    </w:p>
    <w:p w:rsidR="00ED18B3" w:rsidRPr="00A850EA" w:rsidRDefault="00ED18B3" w:rsidP="00ED18B3">
      <w:pPr>
        <w:jc w:val="both"/>
        <w:rPr>
          <w:lang w:val="uk-UA"/>
        </w:rPr>
      </w:pPr>
      <w:r w:rsidRPr="00A850EA">
        <w:rPr>
          <w:lang w:val="uk-UA"/>
        </w:rPr>
        <w:t xml:space="preserve">Копії сертифікатів та/або ветеринарних свідоцтв та/або декларації виробника та/або інших документів що підтверджують якість на </w:t>
      </w:r>
      <w:r w:rsidRPr="00A850EA">
        <w:rPr>
          <w:bCs/>
          <w:iCs/>
          <w:lang w:val="uk-UA"/>
        </w:rPr>
        <w:t>предмет торгу</w:t>
      </w:r>
      <w:r w:rsidRPr="00A850EA">
        <w:rPr>
          <w:lang w:val="uk-UA"/>
        </w:rPr>
        <w:t xml:space="preserve"> (за аналогічними  договорами, що діють на території України) надаються у складі конкурсної пропозиції. </w:t>
      </w:r>
    </w:p>
    <w:p w:rsidR="00ED18B3" w:rsidRPr="00A850EA" w:rsidRDefault="00ED18B3" w:rsidP="00ED18B3">
      <w:pPr>
        <w:jc w:val="both"/>
        <w:rPr>
          <w:lang w:val="uk-UA"/>
        </w:rPr>
      </w:pPr>
      <w:r w:rsidRPr="00A850EA">
        <w:rPr>
          <w:lang w:val="uk-UA"/>
        </w:rPr>
        <w:t xml:space="preserve">В процесі постачання, якість кожної партії предмету закупівлі буде підтверджуватись сертифікатами та/або ветеринарними свідоцтвами та/або деклараціями виробника та/або іншими документами. </w:t>
      </w:r>
    </w:p>
    <w:p w:rsidR="00ED18B3" w:rsidRPr="00A850EA" w:rsidRDefault="00ED18B3" w:rsidP="00ED18B3">
      <w:pPr>
        <w:jc w:val="both"/>
        <w:rPr>
          <w:lang w:val="uk-UA"/>
        </w:rPr>
      </w:pPr>
      <w:r w:rsidRPr="00A850EA">
        <w:rPr>
          <w:lang w:val="uk-UA" w:eastAsia="en-US"/>
        </w:rPr>
        <w:t>Гарантуємо забезпечення та дотримання належних умов зберігання та транспортування при доставці товару замовнику.</w:t>
      </w:r>
      <w:r w:rsidRPr="00A850EA">
        <w:rPr>
          <w:lang w:val="uk-UA"/>
        </w:rPr>
        <w:t xml:space="preserve"> </w:t>
      </w:r>
    </w:p>
    <w:p w:rsidR="00ED18B3" w:rsidRPr="00A850EA" w:rsidRDefault="00ED18B3" w:rsidP="00ED18B3">
      <w:pPr>
        <w:jc w:val="both"/>
        <w:rPr>
          <w:lang w:val="uk-UA"/>
        </w:rPr>
      </w:pPr>
      <w:r w:rsidRPr="00A850EA">
        <w:rPr>
          <w:lang w:val="uk-UA"/>
        </w:rPr>
        <w:t xml:space="preserve">Підтверджуємо можливість поставки предмету закупівлі у кількості та в терміни, визначені цією документацією та нашою пропозицією та можливість виконання невеликих термінових заявок протягом визначеного в письмовій заявці Замовником часу. Ми зазначаємо, що, відповідно до вимог чинного законодавства України, маємо право на здійснення господарської діяльності, передбаченої цією закупівлею, маємо всі необхідні документи, вимоги до обов’язкової наявності яких містяться в законодавстві України, а також повідомляємо, що на предмет закупівлі, який ми </w:t>
      </w:r>
      <w:r w:rsidRPr="00A850EA">
        <w:rPr>
          <w:lang w:val="uk-UA"/>
        </w:rPr>
        <w:lastRenderedPageBreak/>
        <w:t>пропонуємо поставити у разі перемоги у торгах, відсутні права третіх осіб (права наймача, право застави, право довічного користування тощо).</w:t>
      </w:r>
    </w:p>
    <w:p w:rsidR="00ED18B3" w:rsidRPr="00A850EA" w:rsidRDefault="00ED18B3" w:rsidP="00ED18B3">
      <w:pPr>
        <w:tabs>
          <w:tab w:val="left" w:pos="426"/>
        </w:tabs>
        <w:jc w:val="both"/>
        <w:rPr>
          <w:lang w:val="uk-UA"/>
        </w:rPr>
      </w:pPr>
      <w:r w:rsidRPr="00A850EA">
        <w:rPr>
          <w:lang w:val="uk-UA"/>
        </w:rPr>
        <w:t xml:space="preserve">У зв’язку з обмеженим ресурсом складських приміщень Замовника підтверджуємо можливість створення запасу продукції в власних складах для  поставки продукції. </w:t>
      </w:r>
    </w:p>
    <w:p w:rsidR="00ED18B3" w:rsidRPr="00A850EA" w:rsidRDefault="00ED18B3" w:rsidP="00ED18B3">
      <w:pPr>
        <w:jc w:val="both"/>
        <w:rPr>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665FA6" w:rsidRPr="00A850EA" w:rsidRDefault="00665FA6" w:rsidP="00665FA6">
      <w:pPr>
        <w:jc w:val="right"/>
        <w:rPr>
          <w:bCs/>
          <w:lang w:val="uk-UA"/>
        </w:rPr>
      </w:pPr>
      <w:r w:rsidRPr="00A850EA">
        <w:rPr>
          <w:lang w:val="uk-UA"/>
        </w:rPr>
        <w:t xml:space="preserve">додаток </w:t>
      </w:r>
      <w:r w:rsidRPr="00A850EA">
        <w:rPr>
          <w:b/>
          <w:lang w:val="uk-UA"/>
        </w:rPr>
        <w:t>№4</w:t>
      </w:r>
      <w:r w:rsidRPr="00A850EA">
        <w:rPr>
          <w:lang w:val="uk-UA"/>
        </w:rPr>
        <w:t xml:space="preserve"> до документації конкурсних торгів</w:t>
      </w:r>
    </w:p>
    <w:p w:rsidR="00665FA6" w:rsidRPr="00A850EA" w:rsidRDefault="00665FA6" w:rsidP="00665FA6">
      <w:pPr>
        <w:pStyle w:val="a3"/>
        <w:spacing w:before="0" w:beforeAutospacing="0" w:after="0" w:afterAutospacing="0"/>
        <w:jc w:val="center"/>
        <w:rPr>
          <w:rFonts w:eastAsia="Calibri"/>
          <w:lang w:val="uk-UA" w:eastAsia="en-US"/>
        </w:rPr>
      </w:pPr>
      <w:r w:rsidRPr="00A850EA">
        <w:rPr>
          <w:rFonts w:eastAsia="Calibri"/>
          <w:lang w:val="uk-UA" w:eastAsia="en-US"/>
        </w:rPr>
        <w:t>Кваліфікаційні критерії до учасників та інформація про спосіб документального підтвердження відповідності учасників встановленим критеріям та вимогам згідно із законодавством</w:t>
      </w:r>
    </w:p>
    <w:p w:rsidR="00665FA6" w:rsidRPr="00A850EA" w:rsidRDefault="00665FA6" w:rsidP="00665FA6">
      <w:pPr>
        <w:pStyle w:val="a3"/>
        <w:spacing w:before="0" w:beforeAutospacing="0" w:after="0" w:afterAutospacing="0"/>
        <w:jc w:val="center"/>
        <w:rPr>
          <w:rFonts w:eastAsia="Calibri"/>
          <w:lang w:val="uk-UA" w:eastAsia="en-US"/>
        </w:rPr>
      </w:pPr>
    </w:p>
    <w:p w:rsidR="00665FA6" w:rsidRDefault="00665FA6" w:rsidP="00665FA6">
      <w:pPr>
        <w:pStyle w:val="a3"/>
        <w:spacing w:before="0" w:beforeAutospacing="0" w:after="0" w:afterAutospacing="0"/>
        <w:jc w:val="center"/>
        <w:rPr>
          <w:lang w:val="uk-UA"/>
        </w:rPr>
      </w:pPr>
      <w:r w:rsidRPr="00A850EA">
        <w:rPr>
          <w:rFonts w:eastAsia="Calibri"/>
          <w:lang w:val="uk-UA" w:eastAsia="en-US"/>
        </w:rPr>
        <w:t>Учасник для підтвердження відповідності кваліфікаційним критеріям надає наступні документи:</w:t>
      </w:r>
      <w:r w:rsidRPr="00A850EA">
        <w:rPr>
          <w:lang w:val="uk-UA"/>
        </w:rPr>
        <w:t xml:space="preserve"> </w:t>
      </w:r>
    </w:p>
    <w:p w:rsidR="0046086C" w:rsidRPr="00A850EA" w:rsidRDefault="0046086C" w:rsidP="00665FA6">
      <w:pPr>
        <w:pStyle w:val="a3"/>
        <w:spacing w:before="0" w:beforeAutospacing="0" w:after="0" w:afterAutospacing="0"/>
        <w:jc w:val="center"/>
        <w:rPr>
          <w:u w:val="single"/>
          <w:lang w:val="uk-UA"/>
        </w:rPr>
      </w:pPr>
    </w:p>
    <w:p w:rsidR="00665FA6" w:rsidRPr="00A850EA" w:rsidRDefault="00665FA6" w:rsidP="00665FA6">
      <w:pPr>
        <w:jc w:val="both"/>
        <w:rPr>
          <w:lang w:val="uk-UA"/>
        </w:rPr>
      </w:pPr>
      <w:r w:rsidRPr="00A850EA">
        <w:rPr>
          <w:lang w:val="uk-UA"/>
        </w:rPr>
        <w:t>Завірена належним чином копія (її) документу (</w:t>
      </w:r>
      <w:proofErr w:type="spellStart"/>
      <w:r w:rsidRPr="00A850EA">
        <w:rPr>
          <w:lang w:val="uk-UA"/>
        </w:rPr>
        <w:t>ів</w:t>
      </w:r>
      <w:proofErr w:type="spellEnd"/>
      <w:r w:rsidRPr="00A850EA">
        <w:rPr>
          <w:lang w:val="uk-UA"/>
        </w:rPr>
        <w:t>), що підтверджує право власності:</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 xml:space="preserve">на складські приміщення, в яких заплановано збереження предмету торгу; </w:t>
      </w:r>
    </w:p>
    <w:p w:rsidR="00665FA6" w:rsidRPr="00A850EA" w:rsidRDefault="00665FA6" w:rsidP="0062026F">
      <w:pPr>
        <w:pStyle w:val="a7"/>
        <w:numPr>
          <w:ilvl w:val="0"/>
          <w:numId w:val="12"/>
        </w:numPr>
        <w:jc w:val="both"/>
        <w:rPr>
          <w:rFonts w:ascii="Times New Roman" w:hAnsi="Times New Roman"/>
          <w:i/>
          <w:sz w:val="24"/>
        </w:rPr>
      </w:pPr>
      <w:r w:rsidRPr="00A850EA">
        <w:rPr>
          <w:rFonts w:ascii="Times New Roman" w:hAnsi="Times New Roman"/>
          <w:i/>
          <w:sz w:val="24"/>
        </w:rPr>
        <w:t>спеціалізовані транспортні засоби, зокрема свідоцтво про державну реєстрацію, якими заплановано перевезення предмету торгу;.</w:t>
      </w:r>
    </w:p>
    <w:p w:rsidR="0062026F" w:rsidRPr="00A850EA" w:rsidRDefault="00665FA6" w:rsidP="00665FA6">
      <w:pPr>
        <w:pStyle w:val="20"/>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 відсутністю в Учасника складських приміщень та власного спеціалізованого автотранспорту Замовник не заперечує проти залучення орендованих виробничих потужностей. У такому разі  необхідно надати</w:t>
      </w:r>
      <w:r w:rsidR="0062026F" w:rsidRPr="00A850EA">
        <w:rPr>
          <w:rFonts w:ascii="Times New Roman" w:hAnsi="Times New Roman" w:cs="Times New Roman"/>
          <w:i/>
          <w:lang w:val="uk-UA"/>
        </w:rPr>
        <w:t>:</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підтверджуючі документи щодо його оренди, лізингу, </w:t>
      </w:r>
      <w:r w:rsidR="00EF2C43" w:rsidRPr="00A850EA">
        <w:rPr>
          <w:rFonts w:ascii="Times New Roman" w:hAnsi="Times New Roman" w:cs="Times New Roman"/>
          <w:i/>
          <w:lang w:val="uk-UA"/>
        </w:rPr>
        <w:t>спільного користування,</w:t>
      </w:r>
      <w:r w:rsidR="00316849" w:rsidRPr="00A850EA">
        <w:rPr>
          <w:rFonts w:ascii="Times New Roman" w:hAnsi="Times New Roman" w:cs="Times New Roman"/>
          <w:i/>
          <w:lang w:val="uk-UA"/>
        </w:rPr>
        <w:t>найму</w:t>
      </w:r>
      <w:r w:rsidR="00D25A6D" w:rsidRPr="00A850EA">
        <w:rPr>
          <w:rFonts w:ascii="Times New Roman" w:hAnsi="Times New Roman" w:cs="Times New Roman"/>
          <w:i/>
          <w:lang w:val="uk-UA"/>
        </w:rPr>
        <w:t xml:space="preserve"> розпорядження, іншого правового титулу</w:t>
      </w:r>
      <w:r w:rsidR="00316849" w:rsidRPr="00A850EA">
        <w:rPr>
          <w:rFonts w:ascii="Times New Roman" w:hAnsi="Times New Roman" w:cs="Times New Roman"/>
          <w:i/>
          <w:lang w:val="uk-UA"/>
        </w:rPr>
        <w:t>,</w:t>
      </w:r>
      <w:r w:rsidR="00975537" w:rsidRPr="00A850EA">
        <w:rPr>
          <w:rFonts w:ascii="Times New Roman" w:hAnsi="Times New Roman" w:cs="Times New Roman"/>
          <w:i/>
          <w:lang w:val="uk-UA"/>
        </w:rPr>
        <w:t>співпраці,</w:t>
      </w:r>
      <w:r w:rsidR="00EF2C43" w:rsidRPr="00A850EA">
        <w:rPr>
          <w:rFonts w:ascii="Times New Roman" w:hAnsi="Times New Roman" w:cs="Times New Roman"/>
          <w:i/>
          <w:lang w:val="uk-UA"/>
        </w:rPr>
        <w:t xml:space="preserve"> тощо</w:t>
      </w:r>
    </w:p>
    <w:p w:rsidR="00EF2C43" w:rsidRPr="00A850EA" w:rsidRDefault="00665FA6" w:rsidP="0062026F">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завірені належним чином  копії право установчих документів</w:t>
      </w:r>
      <w:r w:rsidR="00EF2C43" w:rsidRPr="00A850EA">
        <w:rPr>
          <w:rFonts w:ascii="Times New Roman" w:hAnsi="Times New Roman" w:cs="Times New Roman"/>
          <w:i/>
          <w:lang w:val="uk-UA"/>
        </w:rPr>
        <w:t xml:space="preserve"> власника складів та транспорту</w:t>
      </w:r>
    </w:p>
    <w:p w:rsidR="00665FA6" w:rsidRPr="00A850EA" w:rsidRDefault="0062026F" w:rsidP="00F75A9D">
      <w:pPr>
        <w:pStyle w:val="20"/>
        <w:numPr>
          <w:ilvl w:val="0"/>
          <w:numId w:val="13"/>
        </w:numPr>
        <w:spacing w:after="0" w:line="240" w:lineRule="auto"/>
        <w:jc w:val="both"/>
        <w:rPr>
          <w:rFonts w:ascii="Times New Roman" w:hAnsi="Times New Roman" w:cs="Times New Roman"/>
          <w:i/>
          <w:lang w:val="uk-UA"/>
        </w:rPr>
      </w:pPr>
      <w:r w:rsidRPr="00A850EA">
        <w:rPr>
          <w:rFonts w:ascii="Times New Roman" w:hAnsi="Times New Roman" w:cs="Times New Roman"/>
          <w:i/>
          <w:lang w:val="uk-UA"/>
        </w:rPr>
        <w:t xml:space="preserve"> оригінал або нотаріально завірену копію листа довільної форми власника складів та транспорту з відображенням інформа</w:t>
      </w:r>
      <w:r w:rsidR="00EF2C43" w:rsidRPr="00A850EA">
        <w:rPr>
          <w:rFonts w:ascii="Times New Roman" w:hAnsi="Times New Roman" w:cs="Times New Roman"/>
          <w:i/>
          <w:lang w:val="uk-UA"/>
        </w:rPr>
        <w:t xml:space="preserve">ції про відсутність заперечень, застережень та інших обставин, що </w:t>
      </w:r>
      <w:r w:rsidR="00F75A9D" w:rsidRPr="00A850EA">
        <w:rPr>
          <w:rFonts w:ascii="Times New Roman" w:hAnsi="Times New Roman" w:cs="Times New Roman"/>
          <w:i/>
          <w:lang w:val="uk-UA"/>
        </w:rPr>
        <w:t xml:space="preserve">унеможливлює </w:t>
      </w:r>
      <w:r w:rsidR="00EF2C43" w:rsidRPr="00A850EA">
        <w:rPr>
          <w:rFonts w:ascii="Times New Roman" w:hAnsi="Times New Roman" w:cs="Times New Roman"/>
          <w:i/>
          <w:lang w:val="uk-UA"/>
        </w:rPr>
        <w:t xml:space="preserve">використання майна для виконання умов </w:t>
      </w:r>
      <w:r w:rsidR="00A76EAD" w:rsidRPr="00A850EA">
        <w:rPr>
          <w:rFonts w:ascii="Times New Roman" w:hAnsi="Times New Roman" w:cs="Times New Roman"/>
          <w:i/>
          <w:lang w:val="uk-UA"/>
        </w:rPr>
        <w:t xml:space="preserve">постачання </w:t>
      </w:r>
      <w:r w:rsidR="00EF2C43" w:rsidRPr="00A850EA">
        <w:rPr>
          <w:rFonts w:ascii="Times New Roman" w:hAnsi="Times New Roman" w:cs="Times New Roman"/>
          <w:i/>
          <w:lang w:val="uk-UA"/>
        </w:rPr>
        <w:t>дан</w:t>
      </w:r>
      <w:r w:rsidR="00A76EAD" w:rsidRPr="00A850EA">
        <w:rPr>
          <w:rFonts w:ascii="Times New Roman" w:hAnsi="Times New Roman" w:cs="Times New Roman"/>
          <w:i/>
          <w:lang w:val="uk-UA"/>
        </w:rPr>
        <w:t>ого предмету закупівлі</w:t>
      </w:r>
      <w:r w:rsidR="00EF2C43" w:rsidRPr="00A850EA">
        <w:rPr>
          <w:rFonts w:ascii="Times New Roman" w:hAnsi="Times New Roman" w:cs="Times New Roman"/>
          <w:i/>
          <w:lang w:val="uk-UA"/>
        </w:rPr>
        <w:t>.</w:t>
      </w:r>
    </w:p>
    <w:p w:rsidR="00665FA6" w:rsidRPr="00A850EA" w:rsidRDefault="00665FA6" w:rsidP="00665FA6">
      <w:pPr>
        <w:tabs>
          <w:tab w:val="left" w:pos="720"/>
        </w:tabs>
        <w:jc w:val="both"/>
        <w:rPr>
          <w:i/>
          <w:lang w:val="uk-UA"/>
        </w:rPr>
      </w:pPr>
      <w:r w:rsidRPr="00A850EA">
        <w:rPr>
          <w:lang w:val="uk-UA"/>
        </w:rPr>
        <w:t>Завірену належним чином копію(</w:t>
      </w:r>
      <w:proofErr w:type="spellStart"/>
      <w:r w:rsidRPr="00A850EA">
        <w:rPr>
          <w:lang w:val="uk-UA"/>
        </w:rPr>
        <w:t>ії</w:t>
      </w:r>
      <w:proofErr w:type="spellEnd"/>
      <w:r w:rsidRPr="00A850EA">
        <w:rPr>
          <w:lang w:val="uk-UA"/>
        </w:rPr>
        <w:t>) експлуатаційного дозволу для потужностей (об’єктів) з виробництва, переробки або реалізації харчових продуктів за формою, затвердженою постановою Кабінету Міністрів України від 12.05.2007 року №712 «Про затвердження Порядку видачі експлуатаційного дозволу для потужностей (об’єктів) з виробництва, переробки або реалізації харчових продуктів» на складські приміщення в яких зберігається (</w:t>
      </w:r>
      <w:r w:rsidR="00DD0418" w:rsidRPr="00A850EA">
        <w:rPr>
          <w:lang w:val="uk-UA"/>
        </w:rPr>
        <w:t xml:space="preserve">або </w:t>
      </w:r>
      <w:r w:rsidRPr="00A850EA">
        <w:rPr>
          <w:lang w:val="uk-UA"/>
        </w:rPr>
        <w:t>буде зберігатись) товар</w:t>
      </w:r>
      <w:r w:rsidR="00DD0418" w:rsidRPr="00A850EA">
        <w:rPr>
          <w:lang w:val="uk-UA"/>
        </w:rPr>
        <w:t xml:space="preserve"> харчової промисловості,</w:t>
      </w:r>
      <w:r w:rsidRPr="00A850EA">
        <w:rPr>
          <w:lang w:val="uk-UA"/>
        </w:rPr>
        <w:t xml:space="preserve"> що є предметом закупівлі</w:t>
      </w:r>
      <w:r w:rsidRPr="00A850EA">
        <w:rPr>
          <w:i/>
          <w:lang w:val="uk-UA"/>
        </w:rPr>
        <w:t xml:space="preserve">. </w:t>
      </w:r>
    </w:p>
    <w:p w:rsidR="00665FA6" w:rsidRPr="00A850EA" w:rsidRDefault="00665FA6" w:rsidP="00665FA6">
      <w:pPr>
        <w:tabs>
          <w:tab w:val="left" w:pos="720"/>
        </w:tabs>
        <w:jc w:val="both"/>
        <w:rPr>
          <w:i/>
          <w:lang w:val="uk-UA"/>
        </w:rPr>
      </w:pPr>
      <w:r w:rsidRPr="00A850EA">
        <w:rPr>
          <w:i/>
          <w:lang w:val="uk-UA"/>
        </w:rPr>
        <w:t xml:space="preserve">В разі відсутності вищезазначеного документу  учасник надає інший аналогічний документ, якій підтверджує відповідність складських приміщень санітарно – гігієнічним нормам та правилам, затверджений згідно чинного законодавства, зокрема це може бути: </w:t>
      </w:r>
      <w:r w:rsidRPr="00A850EA">
        <w:rPr>
          <w:lang w:val="uk-UA"/>
        </w:rPr>
        <w:t>завірена належним чином копія асортиментного переліку погодженого санітарно - епідеміологічною службою на право реалізації предмету торгу або інший документ.</w:t>
      </w:r>
    </w:p>
    <w:p w:rsidR="00665FA6" w:rsidRPr="00A850EA" w:rsidRDefault="00665FA6" w:rsidP="00665FA6">
      <w:pPr>
        <w:jc w:val="both"/>
        <w:rPr>
          <w:lang w:val="uk-UA"/>
        </w:rPr>
      </w:pPr>
      <w:r w:rsidRPr="00A850EA">
        <w:rPr>
          <w:lang w:val="uk-UA"/>
        </w:rPr>
        <w:t xml:space="preserve">Оригінал або нотаріально – завірена копія акту перевірки або висновку або іншого аналогічного документу, виданий протягом </w:t>
      </w:r>
      <w:r w:rsidR="00E31A5C" w:rsidRPr="00A850EA">
        <w:rPr>
          <w:lang w:val="uk-UA"/>
        </w:rPr>
        <w:t xml:space="preserve">листопада </w:t>
      </w:r>
      <w:r w:rsidRPr="00A850EA">
        <w:rPr>
          <w:lang w:val="uk-UA"/>
        </w:rPr>
        <w:t>2014</w:t>
      </w:r>
      <w:r w:rsidR="0079445B">
        <w:rPr>
          <w:lang w:val="uk-UA"/>
        </w:rPr>
        <w:t xml:space="preserve"> </w:t>
      </w:r>
      <w:r w:rsidR="00E31A5C" w:rsidRPr="00A850EA">
        <w:rPr>
          <w:lang w:val="uk-UA"/>
        </w:rPr>
        <w:t>- лютого 2015 року</w:t>
      </w:r>
      <w:r w:rsidRPr="00A850EA">
        <w:rPr>
          <w:lang w:val="uk-UA"/>
        </w:rPr>
        <w:t xml:space="preserve"> санітарно - епідеміологічною службою та/або ветеринарною щодо відповідності складських (виробничих) приміщень санітарним нормам та правилам. </w:t>
      </w:r>
    </w:p>
    <w:p w:rsidR="00B33810" w:rsidRPr="00A850EA" w:rsidRDefault="00665FA6" w:rsidP="00025A76">
      <w:pPr>
        <w:jc w:val="both"/>
        <w:rPr>
          <w:i/>
          <w:lang w:val="uk-UA"/>
        </w:rPr>
      </w:pPr>
      <w:r w:rsidRPr="00A850EA">
        <w:rPr>
          <w:i/>
          <w:lang w:val="uk-UA"/>
        </w:rPr>
        <w:t>При цьому звертаємо увагу учасників</w:t>
      </w:r>
      <w:r w:rsidR="00B33810" w:rsidRPr="00A850EA">
        <w:rPr>
          <w:i/>
          <w:lang w:val="uk-UA"/>
        </w:rPr>
        <w:t xml:space="preserve"> на наступне:</w:t>
      </w:r>
    </w:p>
    <w:p w:rsidR="00B33810"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дозвіл  на проведення перевірок підприємств, установ та організацій контролюючими органами (крім Державної фіскальної служби) протягом серпня-грудня 2014 року, за заявою підприємства була обумовлена статтею 31 Закону України «Про Державний бюджет України на 2014 рік».</w:t>
      </w:r>
    </w:p>
    <w:p w:rsidR="00025A76" w:rsidRPr="00A850EA" w:rsidRDefault="00B33810" w:rsidP="00B33810">
      <w:pPr>
        <w:pStyle w:val="a7"/>
        <w:numPr>
          <w:ilvl w:val="0"/>
          <w:numId w:val="14"/>
        </w:numPr>
        <w:jc w:val="both"/>
        <w:rPr>
          <w:rFonts w:ascii="Times New Roman" w:hAnsi="Times New Roman"/>
          <w:i/>
          <w:sz w:val="24"/>
          <w:szCs w:val="24"/>
        </w:rPr>
      </w:pPr>
      <w:r w:rsidRPr="00A850EA">
        <w:rPr>
          <w:rFonts w:ascii="Times New Roman" w:hAnsi="Times New Roman"/>
          <w:i/>
          <w:sz w:val="24"/>
          <w:szCs w:val="24"/>
        </w:rPr>
        <w:t xml:space="preserve">у </w:t>
      </w:r>
      <w:r w:rsidR="00025A76" w:rsidRPr="00A850EA">
        <w:rPr>
          <w:rFonts w:ascii="Times New Roman" w:hAnsi="Times New Roman"/>
          <w:i/>
          <w:sz w:val="24"/>
          <w:szCs w:val="24"/>
        </w:rPr>
        <w:t xml:space="preserve">зв’язку з набранням чинності Закону України «Про внесення змін та визнання такими, що втратили чинність, деяких законодавчих актів України» від 28.12.2014 № 76-VIII, відповідно до Розділу ІІІ. п. 8. Прикінцевих положень передбачається, що перевірки підприємств, установ та організацій, фізичних осіб - підприємців контролюючими органами (крім Державної фіскальної служби та Державної фінансової інспекції) здійснюються протягом січня - червня 2015 року виключно з дозволу </w:t>
      </w:r>
      <w:r w:rsidRPr="00A850EA">
        <w:rPr>
          <w:rFonts w:ascii="Times New Roman" w:hAnsi="Times New Roman"/>
          <w:i/>
          <w:sz w:val="24"/>
          <w:szCs w:val="24"/>
        </w:rPr>
        <w:t xml:space="preserve">Кабінету Міністрів </w:t>
      </w:r>
      <w:r w:rsidRPr="00A850EA">
        <w:rPr>
          <w:rFonts w:ascii="Times New Roman" w:hAnsi="Times New Roman"/>
          <w:i/>
          <w:sz w:val="24"/>
          <w:szCs w:val="24"/>
        </w:rPr>
        <w:lastRenderedPageBreak/>
        <w:t>України</w:t>
      </w:r>
      <w:r w:rsidR="00025A76" w:rsidRPr="00A850EA">
        <w:rPr>
          <w:rFonts w:ascii="Times New Roman" w:hAnsi="Times New Roman"/>
          <w:i/>
          <w:sz w:val="24"/>
          <w:szCs w:val="24"/>
        </w:rPr>
        <w:t xml:space="preserve">. Проте дозвіл Кабінету </w:t>
      </w:r>
      <w:r w:rsidRPr="00A850EA">
        <w:rPr>
          <w:rFonts w:ascii="Times New Roman" w:hAnsi="Times New Roman"/>
          <w:i/>
          <w:sz w:val="24"/>
          <w:szCs w:val="24"/>
        </w:rPr>
        <w:t>М</w:t>
      </w:r>
      <w:r w:rsidR="00025A76" w:rsidRPr="00A850EA">
        <w:rPr>
          <w:rFonts w:ascii="Times New Roman" w:hAnsi="Times New Roman"/>
          <w:i/>
          <w:sz w:val="24"/>
          <w:szCs w:val="24"/>
        </w:rPr>
        <w:t>іністрів України не потрібен, якщо є заявка від суб'єкта господарювання щодо проведення його перевірки.</w:t>
      </w:r>
    </w:p>
    <w:p w:rsidR="00665FA6" w:rsidRPr="00A850EA" w:rsidRDefault="00665FA6" w:rsidP="00665FA6">
      <w:pPr>
        <w:jc w:val="both"/>
        <w:rPr>
          <w:lang w:val="uk-UA"/>
        </w:rPr>
      </w:pPr>
      <w:r w:rsidRPr="00A850EA">
        <w:rPr>
          <w:lang w:val="uk-UA"/>
        </w:rPr>
        <w:t>Оригінал листа учасника з інформацією про транспорт, який буде залучений для перевезення предмету закупівлі в довільній формі</w:t>
      </w:r>
      <w:r w:rsidR="00317711" w:rsidRPr="00A850EA">
        <w:rPr>
          <w:lang w:val="uk-UA"/>
        </w:rPr>
        <w:t xml:space="preserve"> (</w:t>
      </w:r>
      <w:r w:rsidRPr="00A850EA">
        <w:rPr>
          <w:lang w:val="uk-UA"/>
        </w:rPr>
        <w:t>вказа</w:t>
      </w:r>
      <w:r w:rsidR="00317711" w:rsidRPr="00A850EA">
        <w:rPr>
          <w:lang w:val="uk-UA"/>
        </w:rPr>
        <w:t>ти</w:t>
      </w:r>
      <w:r w:rsidRPr="00A850EA">
        <w:rPr>
          <w:lang w:val="uk-UA"/>
        </w:rPr>
        <w:t xml:space="preserve"> марк</w:t>
      </w:r>
      <w:r w:rsidR="00317711" w:rsidRPr="00A850EA">
        <w:rPr>
          <w:lang w:val="uk-UA"/>
        </w:rPr>
        <w:t>у</w:t>
      </w:r>
      <w:r w:rsidRPr="00A850EA">
        <w:rPr>
          <w:lang w:val="uk-UA"/>
        </w:rPr>
        <w:t xml:space="preserve"> та модел</w:t>
      </w:r>
      <w:r w:rsidR="00317711" w:rsidRPr="00A850EA">
        <w:rPr>
          <w:lang w:val="uk-UA"/>
        </w:rPr>
        <w:t>ь</w:t>
      </w:r>
      <w:r w:rsidRPr="00A850EA">
        <w:rPr>
          <w:lang w:val="uk-UA"/>
        </w:rPr>
        <w:t>, державний номер(и) спеціалізованого транспорту</w:t>
      </w:r>
      <w:r w:rsidR="00317711" w:rsidRPr="00A850EA">
        <w:rPr>
          <w:lang w:val="uk-UA"/>
        </w:rPr>
        <w:t>)</w:t>
      </w:r>
      <w:r w:rsidRPr="00A850EA">
        <w:rPr>
          <w:lang w:val="uk-UA"/>
        </w:rPr>
        <w:t>. Завірена належним чином копія медичної книжки водія(</w:t>
      </w:r>
      <w:proofErr w:type="spellStart"/>
      <w:r w:rsidRPr="00A850EA">
        <w:rPr>
          <w:lang w:val="uk-UA"/>
        </w:rPr>
        <w:t>ів</w:t>
      </w:r>
      <w:proofErr w:type="spellEnd"/>
      <w:r w:rsidRPr="00A850EA">
        <w:rPr>
          <w:lang w:val="uk-UA"/>
        </w:rPr>
        <w:t>), які безпосередньо будуть здійснювати постачання предмету закупівлі</w:t>
      </w:r>
      <w:r w:rsidR="00725511" w:rsidRPr="00A850EA">
        <w:rPr>
          <w:lang w:val="uk-UA"/>
        </w:rPr>
        <w:t xml:space="preserve"> з обов’язковим чинним на дату розкриття конкурсної пропозиції медичного огляду (з допуском до роботи)</w:t>
      </w:r>
      <w:r w:rsidRPr="00A850EA">
        <w:rPr>
          <w:lang w:val="uk-UA"/>
        </w:rPr>
        <w:t>. Також, додатково необхідно надати підтверджуючий лист щодо заміни спеціалізованого транспорту у разі неможливості використання машин(и), зазначеної(</w:t>
      </w:r>
      <w:proofErr w:type="spellStart"/>
      <w:r w:rsidRPr="00A850EA">
        <w:rPr>
          <w:lang w:val="uk-UA"/>
        </w:rPr>
        <w:t>их</w:t>
      </w:r>
      <w:proofErr w:type="spellEnd"/>
      <w:r w:rsidRPr="00A850EA">
        <w:rPr>
          <w:lang w:val="uk-UA"/>
        </w:rPr>
        <w:t>) у  листі учасника з інформацією про транспорт, який буде залучений для перевезення предмету закупівлі в довільній формі.</w:t>
      </w:r>
    </w:p>
    <w:p w:rsidR="00665FA6" w:rsidRPr="00A850EA" w:rsidRDefault="00665FA6" w:rsidP="00665FA6">
      <w:pPr>
        <w:jc w:val="both"/>
        <w:rPr>
          <w:lang w:val="uk-UA"/>
        </w:rPr>
      </w:pPr>
      <w:r w:rsidRPr="00A850EA">
        <w:rPr>
          <w:lang w:val="uk-UA"/>
        </w:rPr>
        <w:t>Завірена належним чином копія санітарного  паспорту(</w:t>
      </w:r>
      <w:proofErr w:type="spellStart"/>
      <w:r w:rsidRPr="00A850EA">
        <w:rPr>
          <w:lang w:val="uk-UA"/>
        </w:rPr>
        <w:t>ів</w:t>
      </w:r>
      <w:proofErr w:type="spellEnd"/>
      <w:r w:rsidRPr="00A850EA">
        <w:rPr>
          <w:lang w:val="uk-UA"/>
        </w:rPr>
        <w:t>) транспортного засобу (</w:t>
      </w:r>
      <w:proofErr w:type="spellStart"/>
      <w:r w:rsidRPr="00A850EA">
        <w:rPr>
          <w:lang w:val="uk-UA"/>
        </w:rPr>
        <w:t>ів</w:t>
      </w:r>
      <w:proofErr w:type="spellEnd"/>
      <w:r w:rsidRPr="00A850EA">
        <w:rPr>
          <w:lang w:val="uk-UA"/>
        </w:rPr>
        <w:t>), які будуть здійснювати постачання предмету закупівлі</w:t>
      </w:r>
      <w:r w:rsidR="00725511" w:rsidRPr="00A850EA">
        <w:t xml:space="preserve"> </w:t>
      </w:r>
      <w:r w:rsidR="00725511" w:rsidRPr="00A850EA">
        <w:rPr>
          <w:lang w:val="uk-UA"/>
        </w:rPr>
        <w:t>чинним на дату розкриття конкурсної пропозиції</w:t>
      </w:r>
      <w:r w:rsidRPr="00A850EA">
        <w:rPr>
          <w:lang w:val="uk-UA"/>
        </w:rPr>
        <w:t>.</w:t>
      </w:r>
    </w:p>
    <w:p w:rsidR="00665FA6" w:rsidRDefault="00665FA6" w:rsidP="00175AB1">
      <w:pPr>
        <w:tabs>
          <w:tab w:val="left" w:pos="720"/>
        </w:tabs>
        <w:jc w:val="both"/>
        <w:rPr>
          <w:lang w:val="uk-UA"/>
        </w:rPr>
      </w:pPr>
      <w:r w:rsidRPr="00A850EA">
        <w:rPr>
          <w:lang w:val="uk-UA"/>
        </w:rPr>
        <w:t xml:space="preserve">Завірені належним чином копії діючих на </w:t>
      </w:r>
      <w:r w:rsidR="00725511" w:rsidRPr="00A850EA">
        <w:rPr>
          <w:lang w:val="uk-UA"/>
        </w:rPr>
        <w:t xml:space="preserve">чинним на дату розкриття конкурсної пропозиції </w:t>
      </w:r>
      <w:r w:rsidRPr="00A850EA">
        <w:rPr>
          <w:lang w:val="uk-UA"/>
        </w:rPr>
        <w:t>договору(</w:t>
      </w:r>
      <w:proofErr w:type="spellStart"/>
      <w:r w:rsidRPr="00A850EA">
        <w:rPr>
          <w:lang w:val="uk-UA"/>
        </w:rPr>
        <w:t>ів</w:t>
      </w:r>
      <w:proofErr w:type="spellEnd"/>
      <w:r w:rsidRPr="00A850EA">
        <w:rPr>
          <w:lang w:val="uk-UA"/>
        </w:rPr>
        <w:t>) на проведення дезінфекції транспорту, яким буде здійснюватися</w:t>
      </w:r>
      <w:r w:rsidR="00175AB1" w:rsidRPr="00A850EA">
        <w:rPr>
          <w:lang w:val="uk-UA"/>
        </w:rPr>
        <w:t xml:space="preserve"> постачання предмету закупівлі; </w:t>
      </w:r>
      <w:r w:rsidR="00FF191E" w:rsidRPr="00A850EA">
        <w:rPr>
          <w:lang w:val="uk-UA"/>
        </w:rPr>
        <w:t xml:space="preserve"> </w:t>
      </w:r>
      <w:r w:rsidRPr="00A850EA">
        <w:rPr>
          <w:lang w:val="uk-UA"/>
        </w:rPr>
        <w:t>Завірену належним чином копію наказу(</w:t>
      </w:r>
      <w:proofErr w:type="spellStart"/>
      <w:r w:rsidRPr="00A850EA">
        <w:rPr>
          <w:lang w:val="uk-UA"/>
        </w:rPr>
        <w:t>ів</w:t>
      </w:r>
      <w:proofErr w:type="spellEnd"/>
      <w:r w:rsidRPr="00A850EA">
        <w:rPr>
          <w:lang w:val="uk-UA"/>
        </w:rPr>
        <w:t xml:space="preserve">) Учасника та/або іншого документу  про призначення особи відповідальною за проведення дезінфекційних робіт автотранспорту; </w:t>
      </w:r>
    </w:p>
    <w:p w:rsidR="00665FA6" w:rsidRPr="00A850EA" w:rsidRDefault="00665FA6" w:rsidP="00665FA6">
      <w:pPr>
        <w:pStyle w:val="a7"/>
        <w:ind w:left="0"/>
        <w:jc w:val="both"/>
        <w:rPr>
          <w:rFonts w:ascii="Times New Roman" w:hAnsi="Times New Roman"/>
          <w:sz w:val="24"/>
          <w:szCs w:val="24"/>
        </w:rPr>
      </w:pPr>
      <w:r w:rsidRPr="00A850EA">
        <w:rPr>
          <w:rFonts w:ascii="Times New Roman" w:hAnsi="Times New Roman"/>
          <w:sz w:val="24"/>
          <w:szCs w:val="24"/>
        </w:rPr>
        <w:t xml:space="preserve">Довідка в довільній формі про кадровий склад та кваліфікацію персоналу, які будуть задіяні у постачанні предмету закупівлі (без зазначення  персональних даних працівників) або про достатню кваліфікацію і досвід для виконання договору особисто </w:t>
      </w:r>
      <w:r w:rsidRPr="00A850EA">
        <w:rPr>
          <w:rFonts w:ascii="Times New Roman" w:hAnsi="Times New Roman"/>
          <w:i/>
          <w:sz w:val="24"/>
          <w:szCs w:val="24"/>
        </w:rPr>
        <w:t>(виключно для суб’єктів підприємницької діяльності-фізичних осіб</w:t>
      </w:r>
      <w:r w:rsidRPr="00A850EA">
        <w:rPr>
          <w:rFonts w:ascii="Times New Roman" w:hAnsi="Times New Roman"/>
          <w:sz w:val="24"/>
          <w:szCs w:val="24"/>
        </w:rPr>
        <w:t>);</w:t>
      </w:r>
    </w:p>
    <w:p w:rsidR="00665FA6" w:rsidRPr="00A850EA" w:rsidRDefault="00665FA6" w:rsidP="00665FA6">
      <w:pPr>
        <w:jc w:val="both"/>
        <w:rPr>
          <w:lang w:val="uk-UA"/>
        </w:rPr>
      </w:pPr>
      <w:r w:rsidRPr="00A850EA">
        <w:rPr>
          <w:lang w:val="uk-UA"/>
        </w:rPr>
        <w:t xml:space="preserve">Оригінал листа - відгуку за наступною формою: </w:t>
      </w:r>
    </w:p>
    <w:p w:rsidR="00665FA6" w:rsidRPr="00A850EA" w:rsidRDefault="00665FA6" w:rsidP="00FF7B53">
      <w:pPr>
        <w:jc w:val="both"/>
        <w:rPr>
          <w:szCs w:val="20"/>
          <w:lang w:val="uk-UA"/>
        </w:rPr>
      </w:pPr>
      <w:r w:rsidRPr="00A850EA">
        <w:rPr>
          <w:szCs w:val="20"/>
          <w:lang w:val="uk-UA"/>
        </w:rPr>
        <w:t>На бланку підприємства (установи, організації) (за наявності), яке укладало договір на постачання з учасником торгу</w:t>
      </w:r>
      <w:r w:rsidR="00FF7B53" w:rsidRPr="00A850EA">
        <w:t xml:space="preserve"> </w:t>
      </w:r>
      <w:r w:rsidR="00FF7B53" w:rsidRPr="00A850EA">
        <w:rPr>
          <w:lang w:val="uk-UA"/>
        </w:rPr>
        <w:t>(</w:t>
      </w:r>
      <w:r w:rsidR="00FF7B53" w:rsidRPr="00A850EA">
        <w:rPr>
          <w:szCs w:val="20"/>
          <w:lang w:val="uk-UA"/>
        </w:rPr>
        <w:t>у разі відсутності власного бланка у замовника з обов'язковою наявністю печатки організації та реєстрацією дати)</w:t>
      </w:r>
    </w:p>
    <w:p w:rsidR="00665FA6" w:rsidRPr="00A850EA" w:rsidRDefault="00665FA6" w:rsidP="00665FA6">
      <w:pPr>
        <w:jc w:val="both"/>
        <w:rPr>
          <w:lang w:val="uk-UA"/>
        </w:rPr>
      </w:pPr>
      <w:r w:rsidRPr="00A850EA">
        <w:rPr>
          <w:lang w:val="uk-UA"/>
        </w:rPr>
        <w:t>Цим листом _________________(найменування</w:t>
      </w:r>
      <w:r w:rsidRPr="00A850EA">
        <w:rPr>
          <w:bCs/>
          <w:iCs/>
          <w:lang w:val="uk-UA"/>
        </w:rPr>
        <w:t xml:space="preserve"> </w:t>
      </w:r>
      <w:r w:rsidRPr="00A850EA">
        <w:rPr>
          <w:lang w:val="uk-UA"/>
        </w:rPr>
        <w:t>підприємства (установи, організації)) підтверджуємо, що з _______________________ (найменування учасника ) нами було укладено договір про закупівлю (договір - поставки) від ____ №____</w:t>
      </w:r>
      <w:r w:rsidR="009F4B70" w:rsidRPr="00A850EA">
        <w:rPr>
          <w:lang w:val="uk-UA"/>
        </w:rPr>
        <w:t xml:space="preserve"> на постачання _______________</w:t>
      </w:r>
      <w:r w:rsidRPr="00A850EA">
        <w:rPr>
          <w:lang w:val="uk-UA"/>
        </w:rPr>
        <w:t xml:space="preserve">, який протягом строку визначеного цим договором виконано в повному обсязі. Порушень встановленого договором графіку поставки та претензій щодо його якості, інших істотних умов договору з боку ____________(найменування підприємства (установи, організації) до постачальника ____________________(найменування учасника)  не було.   </w:t>
      </w:r>
    </w:p>
    <w:p w:rsidR="00665FA6" w:rsidRPr="00A850EA" w:rsidRDefault="00665FA6" w:rsidP="00665FA6">
      <w:pPr>
        <w:rPr>
          <w:lang w:val="uk-UA"/>
        </w:rPr>
      </w:pPr>
      <w:r w:rsidRPr="00A850EA">
        <w:rPr>
          <w:lang w:val="uk-UA"/>
        </w:rPr>
        <w:t>М.П.  _______________________________________________ (керівник)</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Згідно наданих листів – відгуків додатково надаються в складі конкурсної пропозиції:</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lang w:val="uk-UA"/>
        </w:rPr>
      </w:pPr>
      <w:r w:rsidRPr="00A850EA">
        <w:rPr>
          <w:lang w:val="uk-UA"/>
        </w:rPr>
        <w:t xml:space="preserve">завірені належним чином з обох сторін (учасника торгу та його Покупця) копії аналогічних договорів (більш ніж 1 договір); </w:t>
      </w:r>
    </w:p>
    <w:p w:rsidR="00D97A0B" w:rsidRPr="00A850EA" w:rsidRDefault="00D97A0B" w:rsidP="00D97A0B">
      <w:pPr>
        <w:pStyle w:val="a7"/>
        <w:ind w:left="0"/>
        <w:jc w:val="both"/>
        <w:rPr>
          <w:rFonts w:ascii="Times New Roman" w:hAnsi="Times New Roman"/>
          <w:i/>
          <w:sz w:val="24"/>
          <w:szCs w:val="24"/>
        </w:rPr>
      </w:pPr>
      <w:r w:rsidRPr="00A850EA">
        <w:rPr>
          <w:rFonts w:ascii="Times New Roman" w:hAnsi="Times New Roman"/>
          <w:i/>
          <w:sz w:val="24"/>
          <w:szCs w:val="24"/>
        </w:rPr>
        <w:t>Примітка.</w:t>
      </w:r>
    </w:p>
    <w:p w:rsidR="00665FA6" w:rsidRPr="00A850EA" w:rsidRDefault="00665FA6" w:rsidP="00665F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outlineLvl w:val="0"/>
        <w:rPr>
          <w:i/>
          <w:lang w:val="uk-UA"/>
        </w:rPr>
      </w:pPr>
      <w:r w:rsidRPr="00A850EA">
        <w:rPr>
          <w:i/>
          <w:lang w:val="uk-UA"/>
        </w:rPr>
        <w:t>Учасник за власним бажанням обирає період за який надається відповідна інформація.</w:t>
      </w:r>
      <w:r w:rsidR="008E2EFC" w:rsidRPr="00A850EA">
        <w:rPr>
          <w:i/>
          <w:lang w:val="uk-UA"/>
        </w:rPr>
        <w:t xml:space="preserve"> При цьому звертаємо увагу на наступне: договори, в яких відсутні специфікації</w:t>
      </w:r>
      <w:r w:rsidR="005347DA" w:rsidRPr="00A850EA">
        <w:rPr>
          <w:i/>
          <w:lang w:val="uk-UA"/>
        </w:rPr>
        <w:t xml:space="preserve"> (додатки)</w:t>
      </w:r>
      <w:r w:rsidR="008E2EFC" w:rsidRPr="00A850EA">
        <w:rPr>
          <w:i/>
          <w:lang w:val="uk-UA"/>
        </w:rPr>
        <w:t xml:space="preserve">, асортимент продукції та/або  предмет закупівлі не визначений, визначений не чітко та/або містить загальні поняття, наприклад: </w:t>
      </w:r>
      <w:r w:rsidR="00831447">
        <w:rPr>
          <w:i/>
          <w:lang w:val="uk-UA"/>
        </w:rPr>
        <w:t>молочні</w:t>
      </w:r>
      <w:r w:rsidR="008E2EFC" w:rsidRPr="00A850EA">
        <w:rPr>
          <w:i/>
          <w:lang w:val="uk-UA"/>
        </w:rPr>
        <w:t xml:space="preserve"> продукти, </w:t>
      </w:r>
      <w:proofErr w:type="spellStart"/>
      <w:r w:rsidR="008E2EFC" w:rsidRPr="00A850EA">
        <w:rPr>
          <w:i/>
          <w:lang w:val="uk-UA"/>
        </w:rPr>
        <w:t>продукти</w:t>
      </w:r>
      <w:proofErr w:type="spellEnd"/>
      <w:r w:rsidR="008E2EFC" w:rsidRPr="00A850EA">
        <w:rPr>
          <w:i/>
          <w:lang w:val="uk-UA"/>
        </w:rPr>
        <w:t xml:space="preserve"> харчування, харчові продукти до розгляду не враховуються. </w:t>
      </w:r>
    </w:p>
    <w:p w:rsidR="00665FA6" w:rsidRPr="00A850EA" w:rsidRDefault="00665FA6" w:rsidP="00AE3C02">
      <w:pPr>
        <w:jc w:val="both"/>
        <w:rPr>
          <w:i/>
          <w:lang w:val="uk-UA"/>
        </w:rPr>
      </w:pPr>
      <w:r w:rsidRPr="00A850EA">
        <w:rPr>
          <w:i/>
          <w:lang w:val="uk-UA"/>
        </w:rPr>
        <w:t xml:space="preserve">Враховуючи, що Законом України «Про здійснення державних закупівель» не визначено поняття «аналогічні договори» під підтвердження досвіду про їх виконання мається на увазі постачання предмету </w:t>
      </w:r>
      <w:r w:rsidRPr="00331B23">
        <w:rPr>
          <w:i/>
          <w:lang w:val="uk-UA"/>
        </w:rPr>
        <w:t xml:space="preserve">закупівлі </w:t>
      </w:r>
      <w:r w:rsidR="00F40163">
        <w:rPr>
          <w:i/>
          <w:lang w:val="uk-UA"/>
        </w:rPr>
        <w:t>сиру кисломолочного та твердого не менш ніж</w:t>
      </w:r>
      <w:r w:rsidR="00E0574D">
        <w:rPr>
          <w:i/>
          <w:lang w:val="uk-UA"/>
        </w:rPr>
        <w:t xml:space="preserve"> відповідної до оголошення жирності</w:t>
      </w:r>
      <w:r w:rsidR="00DF0759">
        <w:rPr>
          <w:i/>
          <w:lang w:val="uk-UA"/>
        </w:rPr>
        <w:t xml:space="preserve"> </w:t>
      </w:r>
      <w:r w:rsidRPr="00A850EA">
        <w:rPr>
          <w:i/>
          <w:lang w:val="uk-UA"/>
        </w:rPr>
        <w:t xml:space="preserve">. </w:t>
      </w:r>
    </w:p>
    <w:p w:rsidR="00B73FD9" w:rsidRPr="00A850EA" w:rsidRDefault="00665FA6" w:rsidP="00665FA6">
      <w:pPr>
        <w:jc w:val="both"/>
        <w:rPr>
          <w:iCs/>
          <w:lang w:val="uk-UA"/>
        </w:rPr>
      </w:pPr>
      <w:r w:rsidRPr="00A850EA">
        <w:rPr>
          <w:lang w:val="uk-UA"/>
        </w:rPr>
        <w:t xml:space="preserve">Завірені належним чином копії балансу, звіту про фінансові результати, звіту про рух грошових коштів  </w:t>
      </w:r>
      <w:r w:rsidRPr="00A850EA">
        <w:rPr>
          <w:iCs/>
          <w:lang w:val="uk-UA"/>
        </w:rPr>
        <w:t xml:space="preserve">згідно положень ст.13 Закону України «Про бухгалтерський облік та фінансову звітність в Україні» за формами встановленими Міністерством фінансів України </w:t>
      </w:r>
    </w:p>
    <w:p w:rsidR="00665FA6" w:rsidRPr="00A850EA" w:rsidRDefault="00B73FD9" w:rsidP="00665FA6">
      <w:pPr>
        <w:jc w:val="both"/>
        <w:rPr>
          <w:iCs/>
          <w:lang w:val="uk-UA"/>
        </w:rPr>
      </w:pPr>
      <w:r w:rsidRPr="00A850EA">
        <w:rPr>
          <w:lang w:val="uk-UA"/>
        </w:rPr>
        <w:t>копію звіту суб’єкта малого підприємництва за останній звітний період</w:t>
      </w:r>
      <w:r w:rsidRPr="00A850EA">
        <w:rPr>
          <w:iCs/>
          <w:lang w:val="uk-UA"/>
        </w:rPr>
        <w:t xml:space="preserve"> за формами встановленими Міністерством фінансів України**.</w:t>
      </w:r>
      <w:r w:rsidR="00665FA6" w:rsidRPr="00A850EA">
        <w:rPr>
          <w:iCs/>
          <w:lang w:val="uk-UA"/>
        </w:rPr>
        <w:t>*</w:t>
      </w:r>
    </w:p>
    <w:p w:rsidR="00B74F37" w:rsidRDefault="00665FA6" w:rsidP="00B74F37">
      <w:pPr>
        <w:ind w:right="23"/>
        <w:jc w:val="both"/>
        <w:rPr>
          <w:bCs/>
          <w:i/>
          <w:lang w:val="uk-UA"/>
        </w:rPr>
      </w:pPr>
      <w:r w:rsidRPr="00A850EA">
        <w:rPr>
          <w:i/>
          <w:spacing w:val="1"/>
          <w:lang w:val="uk-UA"/>
        </w:rPr>
        <w:t xml:space="preserve">Якщо учасник, створений пізніше зазначеного звітного періоду, він надає проміжну фінансову звітність з </w:t>
      </w:r>
      <w:proofErr w:type="spellStart"/>
      <w:r w:rsidRPr="00A850EA">
        <w:rPr>
          <w:i/>
          <w:spacing w:val="1"/>
          <w:lang w:val="uk-UA"/>
        </w:rPr>
        <w:t>вказанням</w:t>
      </w:r>
      <w:proofErr w:type="spellEnd"/>
      <w:r w:rsidRPr="00A850EA">
        <w:rPr>
          <w:i/>
          <w:spacing w:val="1"/>
          <w:lang w:val="uk-UA"/>
        </w:rPr>
        <w:t xml:space="preserve"> цього в інформаційній довідці довільної форми</w:t>
      </w:r>
      <w:r w:rsidR="00B74F37">
        <w:rPr>
          <w:bCs/>
          <w:i/>
          <w:lang w:val="uk-UA"/>
        </w:rPr>
        <w:t>;</w:t>
      </w:r>
    </w:p>
    <w:p w:rsidR="0071640E" w:rsidRPr="00B74F37" w:rsidRDefault="00B73FD9" w:rsidP="00B74F37">
      <w:pPr>
        <w:ind w:right="23"/>
        <w:jc w:val="both"/>
        <w:rPr>
          <w:bCs/>
          <w:i/>
          <w:lang w:val="uk-UA"/>
        </w:rPr>
      </w:pPr>
      <w:r w:rsidRPr="00A850EA">
        <w:rPr>
          <w:lang w:val="uk-UA"/>
        </w:rPr>
        <w:lastRenderedPageBreak/>
        <w:t>Оригінал або нотаріально засвідчена копія довідки з обслуговуючого банку (при зазначенні Учасником двох і більше розрахункових рахунків у  пропозиції конкурсних торгів , відкритих у різних банках – окрема довідка від кожного обслуговуючого банку)  про наявність відкритого розрахункового рахунку, термін (період) використання такого рахунку Учасником та відсутність простроченої заборгованості по будь-яким видам кредитів, видана не раніше ніж оприлюднено оголошення</w:t>
      </w:r>
      <w:r w:rsidR="003A655B" w:rsidRPr="00A850EA">
        <w:rPr>
          <w:lang w:val="uk-UA"/>
        </w:rPr>
        <w:t xml:space="preserve"> про </w:t>
      </w:r>
      <w:r w:rsidRPr="00A850EA">
        <w:rPr>
          <w:lang w:val="uk-UA"/>
        </w:rPr>
        <w:t xml:space="preserve"> по даному предмету закупівлі. </w:t>
      </w:r>
    </w:p>
    <w:p w:rsidR="00665FA6" w:rsidRPr="00A850EA" w:rsidRDefault="00665FA6" w:rsidP="00665FA6">
      <w:pPr>
        <w:jc w:val="both"/>
        <w:rPr>
          <w:i/>
          <w:lang w:val="uk-UA"/>
        </w:rPr>
      </w:pPr>
      <w:r w:rsidRPr="00A850EA">
        <w:rPr>
          <w:lang w:val="uk-UA"/>
        </w:rPr>
        <w:t xml:space="preserve">* </w:t>
      </w:r>
      <w:r w:rsidRPr="00A850EA">
        <w:rPr>
          <w:i/>
          <w:lang w:val="uk-UA"/>
        </w:rPr>
        <w:t xml:space="preserve">Подання зазначених форм звітності здійснюється виключно суб’єктами господарювання (установами, організаціями), які згідно з чинним законодавством зобов’язані вести таку звітність. У разі, якщо суб’єкт господарювання здійснює діяльність за системою оподаткування, що не потребує ведення зазначених форм звітності, такий суб’єкт подає у складі своєї пропозиції: </w:t>
      </w:r>
    </w:p>
    <w:p w:rsidR="00665FA6" w:rsidRPr="00A850EA" w:rsidRDefault="00665FA6" w:rsidP="00665FA6">
      <w:pPr>
        <w:jc w:val="both"/>
        <w:rPr>
          <w:i/>
          <w:lang w:val="uk-UA"/>
        </w:rPr>
      </w:pPr>
      <w:r w:rsidRPr="00A850EA">
        <w:rPr>
          <w:i/>
          <w:lang w:val="uk-UA"/>
        </w:rPr>
        <w:t>*</w:t>
      </w:r>
      <w:r w:rsidR="0071640E" w:rsidRPr="00A850EA">
        <w:rPr>
          <w:i/>
          <w:lang w:val="uk-UA"/>
        </w:rPr>
        <w:t>*</w:t>
      </w:r>
      <w:r w:rsidRPr="00A850EA">
        <w:rPr>
          <w:i/>
          <w:lang w:val="uk-UA"/>
        </w:rPr>
        <w:t xml:space="preserve">У разі відсутності необхідної фінансової звітності надається </w:t>
      </w:r>
      <w:r w:rsidRPr="00A850EA">
        <w:rPr>
          <w:i/>
          <w:u w:val="single"/>
          <w:lang w:val="uk-UA"/>
        </w:rPr>
        <w:t>довідка в довільній формі</w:t>
      </w:r>
      <w:r w:rsidRPr="00A850EA">
        <w:rPr>
          <w:i/>
          <w:lang w:val="uk-UA"/>
        </w:rPr>
        <w:t xml:space="preserve"> із наведенням причин відсутності цих документів у складі конкурсної пропозиції. </w:t>
      </w:r>
    </w:p>
    <w:p w:rsidR="00665FA6" w:rsidRPr="00A850EA" w:rsidRDefault="00665FA6" w:rsidP="00665FA6">
      <w:pPr>
        <w:pStyle w:val="a3"/>
        <w:spacing w:before="0" w:beforeAutospacing="0" w:after="0" w:afterAutospacing="0"/>
        <w:jc w:val="center"/>
        <w:rPr>
          <w:u w:val="single"/>
          <w:lang w:val="uk-UA"/>
        </w:rPr>
      </w:pPr>
      <w:r w:rsidRPr="00A850EA">
        <w:rPr>
          <w:lang w:val="uk-UA"/>
        </w:rPr>
        <w:t xml:space="preserve">Для підтвердження відсутності підстав для відмови в участі у торгах, а саме: </w:t>
      </w:r>
    </w:p>
    <w:p w:rsidR="00665FA6" w:rsidRPr="00A850EA" w:rsidRDefault="00665FA6" w:rsidP="00665FA6">
      <w:pPr>
        <w:jc w:val="both"/>
        <w:rPr>
          <w:u w:val="single"/>
          <w:lang w:val="uk-UA"/>
        </w:rPr>
      </w:pPr>
      <w:r w:rsidRPr="00A850EA">
        <w:rPr>
          <w:u w:val="single"/>
          <w:lang w:val="uk-UA"/>
        </w:rPr>
        <w:t>Вимоги Закону:</w:t>
      </w:r>
    </w:p>
    <w:p w:rsidR="00665FA6" w:rsidRPr="00A850EA" w:rsidRDefault="00665FA6" w:rsidP="00665FA6">
      <w:pPr>
        <w:jc w:val="both"/>
        <w:rPr>
          <w:i/>
          <w:lang w:val="uk-UA"/>
        </w:rPr>
      </w:pPr>
      <w:r w:rsidRPr="00A850EA">
        <w:rPr>
          <w:i/>
          <w:lang w:val="uk-UA"/>
        </w:rPr>
        <w:t>він має незаперечні докази того, що учасник або учасник попередньої кваліфікації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665FA6" w:rsidRPr="00A850EA" w:rsidRDefault="00665FA6" w:rsidP="00665FA6">
      <w:pPr>
        <w:pStyle w:val="a3"/>
        <w:spacing w:before="0" w:beforeAutospacing="0" w:after="0" w:afterAutospacing="0"/>
        <w:jc w:val="both"/>
        <w:rPr>
          <w:i/>
          <w:lang w:val="uk-UA"/>
        </w:rPr>
      </w:pPr>
      <w:r w:rsidRPr="00A850EA">
        <w:rPr>
          <w:i/>
          <w:lang w:val="uk-UA"/>
        </w:rPr>
        <w:t>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pStyle w:val="a3"/>
        <w:spacing w:before="0" w:beforeAutospacing="0" w:after="0" w:afterAutospacing="0"/>
        <w:jc w:val="both"/>
        <w:rPr>
          <w:i/>
          <w:lang w:val="uk-UA"/>
        </w:rPr>
      </w:pPr>
      <w:r w:rsidRPr="00A850EA">
        <w:rPr>
          <w:i/>
          <w:lang w:val="uk-UA"/>
        </w:rPr>
        <w:t xml:space="preserve">суб'єкт господарювання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i/>
          <w:lang w:val="uk-UA"/>
        </w:rPr>
        <w:t>антиконкурентних</w:t>
      </w:r>
      <w:proofErr w:type="spellEnd"/>
      <w:r w:rsidRPr="00A850EA">
        <w:rPr>
          <w:i/>
          <w:lang w:val="uk-UA"/>
        </w:rPr>
        <w:t xml:space="preserve"> узгоджених дій, які стосуються спотворення результатів торгів (тендерів);</w:t>
      </w:r>
    </w:p>
    <w:p w:rsidR="00665FA6" w:rsidRPr="00A850EA" w:rsidRDefault="00665FA6" w:rsidP="00665FA6">
      <w:pPr>
        <w:jc w:val="both"/>
        <w:rPr>
          <w:i/>
          <w:lang w:val="uk-UA"/>
        </w:rPr>
      </w:pPr>
      <w:r w:rsidRPr="00A850EA">
        <w:rPr>
          <w:i/>
          <w:lang w:val="uk-UA"/>
        </w:rPr>
        <w:t>фізична особа, яка є учасником,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службова (посадова) особа учасника, яку уповноважено учасником або учасником попередньої кваліфікації представляти його інтереси під час проведення процедури закупівлі, була засуджена за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i/>
          <w:lang w:val="uk-UA"/>
        </w:rPr>
      </w:pPr>
      <w:r w:rsidRPr="00A850EA">
        <w:rPr>
          <w:i/>
          <w:lang w:val="uk-UA"/>
        </w:rPr>
        <w:t>пропозиція конкурсних торгів подана учасником процедури закупівлі, який є пов'язаною особою з іншими учасниками процедури закупівлі та/або з членом (членами) комітету з конкурсних торгів замовника;</w:t>
      </w:r>
    </w:p>
    <w:p w:rsidR="00665FA6" w:rsidRPr="00A850EA" w:rsidRDefault="00665FA6" w:rsidP="00665FA6">
      <w:pPr>
        <w:pStyle w:val="a3"/>
        <w:spacing w:before="0" w:beforeAutospacing="0" w:after="0" w:afterAutospacing="0"/>
        <w:jc w:val="both"/>
        <w:rPr>
          <w:i/>
          <w:lang w:val="uk-UA"/>
        </w:rPr>
      </w:pPr>
      <w:r w:rsidRPr="00A850EA">
        <w:rPr>
          <w:i/>
          <w:lang w:val="uk-UA"/>
        </w:rPr>
        <w:t>учасник або учасник попередньої кваліфікації визнаний у встановленому законом порядку банкрутом та відносно нього відкрита ліквідаційна процедура.</w:t>
      </w:r>
    </w:p>
    <w:p w:rsidR="00665FA6" w:rsidRPr="00A850EA" w:rsidRDefault="00665FA6" w:rsidP="00665FA6">
      <w:pPr>
        <w:pStyle w:val="a3"/>
        <w:spacing w:before="0" w:beforeAutospacing="0" w:after="0" w:afterAutospacing="0"/>
        <w:jc w:val="both"/>
        <w:rPr>
          <w:i/>
          <w:lang w:val="uk-UA"/>
        </w:rPr>
      </w:pPr>
      <w:r w:rsidRPr="00A850EA">
        <w:rPr>
          <w:i/>
          <w:lang w:val="uk-UA"/>
        </w:rPr>
        <w:t xml:space="preserve"> учасник або учасник попередньої кваліфікації має заборгованість із сплати податків і зборів (обов'язкових платежів);</w:t>
      </w:r>
    </w:p>
    <w:p w:rsidR="00665FA6" w:rsidRPr="00A850EA" w:rsidRDefault="00665FA6" w:rsidP="00665FA6">
      <w:pPr>
        <w:pStyle w:val="a3"/>
        <w:spacing w:before="0" w:beforeAutospacing="0" w:after="0" w:afterAutospacing="0"/>
        <w:jc w:val="both"/>
        <w:rPr>
          <w:i/>
          <w:lang w:val="uk-UA"/>
        </w:rPr>
      </w:pPr>
      <w:r w:rsidRPr="00A850EA">
        <w:rPr>
          <w:i/>
          <w:lang w:val="uk-UA"/>
        </w:rPr>
        <w:t>Учасник не  провадить господарську діяльність відповідно до положень його статуту;</w:t>
      </w:r>
    </w:p>
    <w:p w:rsidR="00665FA6" w:rsidRPr="00A850EA" w:rsidRDefault="00665FA6" w:rsidP="00665FA6">
      <w:pPr>
        <w:pStyle w:val="a3"/>
        <w:spacing w:before="0" w:beforeAutospacing="0" w:after="0" w:afterAutospacing="0"/>
        <w:jc w:val="both"/>
        <w:rPr>
          <w:i/>
          <w:lang w:val="uk-UA"/>
        </w:rPr>
      </w:pPr>
      <w:r w:rsidRPr="00A850EA">
        <w:rPr>
          <w:i/>
          <w:lang w:val="uk-UA"/>
        </w:rPr>
        <w:t>учасник  зареєстрований в офшорних зонах. Перелік офшорних зон встановлюється Кабінетом Міністрів України.</w:t>
      </w:r>
    </w:p>
    <w:p w:rsidR="00665FA6" w:rsidRPr="00A850EA" w:rsidRDefault="00665FA6" w:rsidP="00665FA6">
      <w:pPr>
        <w:jc w:val="both"/>
        <w:rPr>
          <w:u w:val="single"/>
          <w:lang w:val="uk-UA"/>
        </w:rPr>
      </w:pPr>
      <w:r w:rsidRPr="00A850EA">
        <w:rPr>
          <w:u w:val="single"/>
          <w:lang w:val="uk-UA"/>
        </w:rPr>
        <w:t>учасник подає в складі своєї пропозиції відповідно до вимог ст. 17 Закону наступні документи:</w:t>
      </w:r>
    </w:p>
    <w:p w:rsidR="00665FA6" w:rsidRPr="00A850EA" w:rsidRDefault="00665FA6" w:rsidP="00665FA6">
      <w:pPr>
        <w:jc w:val="both"/>
        <w:rPr>
          <w:lang w:val="uk-UA"/>
        </w:rPr>
      </w:pPr>
      <w:r w:rsidRPr="00A850EA">
        <w:rPr>
          <w:lang w:val="uk-UA"/>
        </w:rPr>
        <w:t>Інформаційна довідка в довільній формі , яка підтверджує, що учасник не пропонує, не дає або не</w:t>
      </w:r>
      <w:r w:rsidRPr="00A850EA">
        <w:rPr>
          <w:u w:val="single"/>
          <w:lang w:val="uk-UA"/>
        </w:rPr>
        <w:t xml:space="preserve"> </w:t>
      </w:r>
      <w:r w:rsidRPr="00A850EA">
        <w:rPr>
          <w:lang w:val="uk-UA"/>
        </w:rPr>
        <w:t>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w:t>
      </w:r>
    </w:p>
    <w:p w:rsidR="00665FA6" w:rsidRPr="00A850EA" w:rsidRDefault="00665FA6" w:rsidP="00665FA6">
      <w:pPr>
        <w:jc w:val="both"/>
        <w:rPr>
          <w:b/>
          <w:lang w:val="uk-UA"/>
        </w:rPr>
      </w:pPr>
      <w:r w:rsidRPr="00A850EA">
        <w:rPr>
          <w:lang w:val="uk-UA"/>
        </w:rPr>
        <w:t>Інформаційна довідка</w:t>
      </w:r>
      <w:r w:rsidRPr="00A850EA">
        <w:rPr>
          <w:b/>
          <w:lang w:val="uk-UA"/>
        </w:rPr>
        <w:t xml:space="preserve"> </w:t>
      </w:r>
      <w:r w:rsidRPr="00A850EA">
        <w:rPr>
          <w:lang w:val="uk-UA"/>
        </w:rPr>
        <w:t>в довільній формі або інший документ виданий уповноваженим органом, що містить в собі відомості про те, Учасника не було притягнуто згідно із Законом до відповідальності за вчинення у сфері державних закупівель корупційного правопорушення:</w:t>
      </w:r>
    </w:p>
    <w:p w:rsidR="00665FA6" w:rsidRPr="00A850EA" w:rsidRDefault="00665FA6" w:rsidP="00665FA6">
      <w:pPr>
        <w:jc w:val="both"/>
        <w:rPr>
          <w:lang w:val="uk-UA"/>
        </w:rPr>
      </w:pPr>
      <w:r w:rsidRPr="00A850EA">
        <w:rPr>
          <w:lang w:val="uk-UA"/>
        </w:rPr>
        <w:lastRenderedPageBreak/>
        <w:t xml:space="preserve">Інформаційна довідка в довільній формі , яка підтверджує, що учасник протягом останніх трьох років не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w:t>
      </w:r>
      <w:proofErr w:type="spellStart"/>
      <w:r w:rsidRPr="00A850EA">
        <w:rPr>
          <w:lang w:val="uk-UA"/>
        </w:rPr>
        <w:t>антиконкурентних</w:t>
      </w:r>
      <w:proofErr w:type="spellEnd"/>
      <w:r w:rsidRPr="00A850EA">
        <w:rPr>
          <w:lang w:val="uk-UA"/>
        </w:rPr>
        <w:t xml:space="preserve"> узгоджених дій, які стосуються спотворення результатів торгів (тендерів);</w:t>
      </w:r>
    </w:p>
    <w:p w:rsidR="00665FA6" w:rsidRPr="00A850EA" w:rsidRDefault="00665FA6" w:rsidP="00665FA6">
      <w:pPr>
        <w:jc w:val="both"/>
        <w:rPr>
          <w:lang w:val="uk-UA"/>
        </w:rPr>
      </w:pPr>
      <w:r w:rsidRPr="00A850EA">
        <w:rPr>
          <w:lang w:val="uk-UA"/>
        </w:rPr>
        <w:t xml:space="preserve">Інформаційна довідка в довільній формі або інший документ виданий уповноваженим органом,  що містить в собі відомості про те, що фізична особа, яка є учасником, не була засуджена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 </w:t>
      </w:r>
    </w:p>
    <w:p w:rsidR="00665FA6" w:rsidRPr="00A850EA" w:rsidRDefault="00665FA6" w:rsidP="00665FA6">
      <w:pPr>
        <w:jc w:val="both"/>
        <w:rPr>
          <w:lang w:val="uk-UA"/>
        </w:rPr>
      </w:pPr>
      <w:r w:rsidRPr="00A850EA">
        <w:rPr>
          <w:lang w:val="uk-UA"/>
        </w:rPr>
        <w:t>Інформаційна довідка в довільній формі про службових (посадових) осіб учасника, яких уповноважено учасником представляти його інтереси під час проведення процедури закупівлі з інформацією, що вони не були засуджені за злочин, пов'язаний з порушенням процедури закупівлі, чи інший злочин, вчинений з корисливих мотивів, судимість з якої не знято або не погашено у встановленому законом порядку.</w:t>
      </w:r>
    </w:p>
    <w:p w:rsidR="00665FA6" w:rsidRPr="00A850EA" w:rsidRDefault="00665FA6" w:rsidP="00665FA6">
      <w:pPr>
        <w:pStyle w:val="a3"/>
        <w:spacing w:before="0" w:beforeAutospacing="0" w:after="0" w:afterAutospacing="0"/>
        <w:jc w:val="both"/>
        <w:rPr>
          <w:lang w:val="uk-UA"/>
        </w:rPr>
      </w:pPr>
      <w:r w:rsidRPr="00A850EA">
        <w:rPr>
          <w:lang w:val="uk-UA"/>
        </w:rPr>
        <w:t>Інформаційна довідка в довільній формі яка підтверджує, що учасник не є пов'язаною особою з іншими учасниками процедури закупівлі та/або з членом (членами) комітету з конкурсних торгів замовника;</w:t>
      </w:r>
    </w:p>
    <w:p w:rsidR="009B72BD" w:rsidRPr="00A850EA" w:rsidRDefault="009B72BD" w:rsidP="00665FA6">
      <w:pPr>
        <w:pStyle w:val="24"/>
        <w:shd w:val="clear" w:color="auto" w:fill="auto"/>
        <w:tabs>
          <w:tab w:val="left" w:pos="284"/>
        </w:tabs>
        <w:spacing w:line="240" w:lineRule="auto"/>
        <w:ind w:left="20" w:right="60" w:hanging="20"/>
        <w:jc w:val="both"/>
        <w:rPr>
          <w:rFonts w:ascii="Times New Roman" w:eastAsia="Calibri" w:hAnsi="Times New Roman" w:cs="Times New Roman"/>
          <w:sz w:val="24"/>
          <w:szCs w:val="24"/>
          <w:lang w:val="uk-UA"/>
        </w:rPr>
      </w:pPr>
      <w:r w:rsidRPr="00A850EA">
        <w:rPr>
          <w:rFonts w:ascii="Times New Roman" w:eastAsia="Calibri" w:hAnsi="Times New Roman" w:cs="Times New Roman"/>
          <w:sz w:val="24"/>
          <w:szCs w:val="24"/>
          <w:lang w:val="uk-UA"/>
        </w:rPr>
        <w:t xml:space="preserve">Оригінал або нотаріально завірена копія інформаційної довідки відповідного підрозділу  Головного управління юстиції Міністерства юстиції України в Автономній Республіці Крим, головного управління юстиції в областях, містах Києві та Севастополі, що забезпечують реалізацію повноважень у сфері банкрутства, яка видана згідно наказу Міністерства юстиції України від 15.09.2011 року №3018/5 «Про затвердження Положення про Єдину базу даних про підприємства, щодо яких порушено провадження у справі про банкрутство», термін видачі якої  не раніше ніж </w:t>
      </w:r>
      <w:r w:rsidR="00596494" w:rsidRPr="00A850EA">
        <w:rPr>
          <w:rFonts w:ascii="Times New Roman" w:eastAsia="Calibri" w:hAnsi="Times New Roman" w:cs="Times New Roman"/>
          <w:sz w:val="24"/>
          <w:szCs w:val="24"/>
          <w:lang w:val="uk-UA"/>
        </w:rPr>
        <w:t>січень - лютий 2015</w:t>
      </w:r>
      <w:r w:rsidRPr="00A850EA">
        <w:rPr>
          <w:rFonts w:ascii="Times New Roman" w:eastAsia="Calibri" w:hAnsi="Times New Roman" w:cs="Times New Roman"/>
          <w:sz w:val="24"/>
          <w:szCs w:val="24"/>
          <w:lang w:val="uk-UA"/>
        </w:rPr>
        <w:t xml:space="preserve"> року або Витяг з Єдиного державного реєстру юридичних осіб та фізичних осіб–підприємців не більше місячної давнини відносно дати розкриття пропозицій конкурсних торгів з зазначенням відомостей про перебування юридичної особи в процесі провадження у справі </w:t>
      </w:r>
      <w:proofErr w:type="spellStart"/>
      <w:r w:rsidRPr="00A850EA">
        <w:rPr>
          <w:rFonts w:ascii="Times New Roman" w:eastAsia="Calibri" w:hAnsi="Times New Roman" w:cs="Times New Roman"/>
          <w:sz w:val="24"/>
          <w:szCs w:val="24"/>
          <w:lang w:val="uk-UA"/>
        </w:rPr>
        <w:t>прo</w:t>
      </w:r>
      <w:proofErr w:type="spellEnd"/>
      <w:r w:rsidRPr="00A850EA">
        <w:rPr>
          <w:rFonts w:ascii="Times New Roman" w:eastAsia="Calibri" w:hAnsi="Times New Roman" w:cs="Times New Roman"/>
          <w:sz w:val="24"/>
          <w:szCs w:val="24"/>
          <w:lang w:val="uk-UA"/>
        </w:rPr>
        <w:t xml:space="preserve"> банкрутство, санації; або інформаційна довідка в довільній формі , яка підтверджує, що учасник конкурсного торгу не перебуває в стадії банкрутства.</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 xml:space="preserve">Інформаційна довідка в довільній формі , яка підтверджує, що відносно учасника не відкрита ліквідаційна процедура. </w:t>
      </w:r>
    </w:p>
    <w:p w:rsidR="00665FA6" w:rsidRPr="00A850EA" w:rsidRDefault="00665FA6" w:rsidP="00665FA6">
      <w:pPr>
        <w:pStyle w:val="24"/>
        <w:shd w:val="clear" w:color="auto" w:fill="auto"/>
        <w:tabs>
          <w:tab w:val="left" w:pos="284"/>
        </w:tabs>
        <w:spacing w:line="240" w:lineRule="auto"/>
        <w:ind w:left="20" w:right="60" w:hanging="20"/>
        <w:jc w:val="both"/>
        <w:rPr>
          <w:rFonts w:ascii="Times New Roman" w:hAnsi="Times New Roman" w:cs="Times New Roman"/>
          <w:sz w:val="24"/>
          <w:szCs w:val="24"/>
          <w:lang w:val="uk-UA"/>
        </w:rPr>
      </w:pPr>
      <w:r w:rsidRPr="00A850EA">
        <w:rPr>
          <w:rFonts w:ascii="Times New Roman" w:hAnsi="Times New Roman" w:cs="Times New Roman"/>
          <w:sz w:val="24"/>
          <w:szCs w:val="24"/>
          <w:lang w:val="uk-UA"/>
        </w:rPr>
        <w:t>Оригінал або нотаріально завірена копія довідки встановленого зразка, виданої органом, який забезпечує реалізацію державної політики з питань  контролю за відсутністю заборгованості по сплаті податків і зборів (обов'язкового(</w:t>
      </w:r>
      <w:proofErr w:type="spellStart"/>
      <w:r w:rsidRPr="00A850EA">
        <w:rPr>
          <w:rFonts w:ascii="Times New Roman" w:hAnsi="Times New Roman" w:cs="Times New Roman"/>
          <w:sz w:val="24"/>
          <w:szCs w:val="24"/>
          <w:lang w:val="uk-UA"/>
        </w:rPr>
        <w:t>их</w:t>
      </w:r>
      <w:proofErr w:type="spellEnd"/>
      <w:r w:rsidRPr="00A850EA">
        <w:rPr>
          <w:rFonts w:ascii="Times New Roman" w:hAnsi="Times New Roman" w:cs="Times New Roman"/>
          <w:sz w:val="24"/>
          <w:szCs w:val="24"/>
          <w:lang w:val="uk-UA"/>
        </w:rPr>
        <w:t>) платежу(</w:t>
      </w:r>
      <w:proofErr w:type="spellStart"/>
      <w:r w:rsidRPr="00A850EA">
        <w:rPr>
          <w:rFonts w:ascii="Times New Roman" w:hAnsi="Times New Roman" w:cs="Times New Roman"/>
          <w:sz w:val="24"/>
          <w:szCs w:val="24"/>
          <w:lang w:val="uk-UA"/>
        </w:rPr>
        <w:t>ів</w:t>
      </w:r>
      <w:proofErr w:type="spellEnd"/>
      <w:r w:rsidRPr="00A850EA">
        <w:rPr>
          <w:rFonts w:ascii="Times New Roman" w:hAnsi="Times New Roman" w:cs="Times New Roman"/>
          <w:sz w:val="24"/>
          <w:szCs w:val="24"/>
          <w:lang w:val="uk-UA"/>
        </w:rPr>
        <w:t>), передбачених законодавством України дійсна станом на дату розкриття пропозицій конкурсних торгів або більш пізню дату.</w:t>
      </w:r>
    </w:p>
    <w:p w:rsidR="00665FA6" w:rsidRPr="00A850EA" w:rsidRDefault="00665FA6" w:rsidP="00665FA6">
      <w:pPr>
        <w:widowControl w:val="0"/>
        <w:autoSpaceDE w:val="0"/>
        <w:autoSpaceDN w:val="0"/>
        <w:adjustRightInd w:val="0"/>
        <w:jc w:val="both"/>
        <w:rPr>
          <w:lang w:val="uk-UA"/>
        </w:rPr>
      </w:pPr>
      <w:r w:rsidRPr="00A850EA">
        <w:rPr>
          <w:lang w:val="uk-UA"/>
        </w:rPr>
        <w:t>Копія витягу зі Статуту або іншого установчого документу (в останній редакції з наведенням інформації про засновників підприємства та розмір статутного капіталу, а також прав керівника).</w:t>
      </w:r>
      <w:r w:rsidR="00FF191E" w:rsidRPr="00A850EA">
        <w:rPr>
          <w:lang w:val="uk-UA"/>
        </w:rPr>
        <w:t>. У разі якщо учасник здійснює діяльність на підставі модельного статуту, необхідно надати копію рішення засновників про створення такої юридичної особи.</w:t>
      </w:r>
      <w:r w:rsidRPr="00A850EA">
        <w:rPr>
          <w:lang w:val="uk-UA"/>
        </w:rPr>
        <w:t xml:space="preserve"> </w:t>
      </w:r>
      <w:r w:rsidR="00FF191E" w:rsidRPr="00A850EA">
        <w:rPr>
          <w:lang w:val="uk-UA"/>
        </w:rPr>
        <w:t>Замовник не заперечує проти надання повної версії установчого документа.</w:t>
      </w:r>
    </w:p>
    <w:p w:rsidR="00665FA6" w:rsidRPr="00A850EA" w:rsidRDefault="00665FA6" w:rsidP="00665FA6">
      <w:pPr>
        <w:jc w:val="both"/>
        <w:rPr>
          <w:u w:val="single"/>
          <w:lang w:val="uk-UA"/>
        </w:rPr>
      </w:pPr>
      <w:r w:rsidRPr="00A850EA">
        <w:rPr>
          <w:lang w:val="uk-UA"/>
        </w:rPr>
        <w:t>Оригінал або нотаріально завірена копія виписки з Єдиного державного реєстру юридичних та фізичних осіб – підприємців із зазначенням відповідних відомостей не більше місячної давнини відносно дати розкриття пропозицій конкурсних торгів</w:t>
      </w:r>
    </w:p>
    <w:p w:rsidR="00665FA6" w:rsidRPr="00A850EA" w:rsidRDefault="00665FA6" w:rsidP="00665FA6">
      <w:pPr>
        <w:pStyle w:val="a3"/>
        <w:spacing w:before="0" w:beforeAutospacing="0" w:after="0" w:afterAutospacing="0"/>
        <w:jc w:val="both"/>
        <w:rPr>
          <w:lang w:val="uk-UA"/>
        </w:rPr>
      </w:pPr>
      <w:r w:rsidRPr="00A850EA">
        <w:rPr>
          <w:lang w:val="uk-UA"/>
        </w:rPr>
        <w:t xml:space="preserve">Інформаційна довідка в довільній формі яка підтверджує, що учасник не зареєстрований </w:t>
      </w:r>
      <w:r w:rsidR="003A0C91" w:rsidRPr="00A850EA">
        <w:rPr>
          <w:lang w:val="uk-UA"/>
        </w:rPr>
        <w:t xml:space="preserve">на територіях, яка віднесена до </w:t>
      </w:r>
      <w:r w:rsidRPr="00A850EA">
        <w:rPr>
          <w:lang w:val="uk-UA"/>
        </w:rPr>
        <w:t>офшорних зон, перелік яких встановлений Кабінетом Міністрів України</w:t>
      </w:r>
      <w:r w:rsidR="003A0C91" w:rsidRPr="00A850EA">
        <w:rPr>
          <w:lang w:val="uk-UA"/>
        </w:rPr>
        <w:t xml:space="preserve"> розпорядженням від 23.02.2011 року №143-р</w:t>
      </w:r>
      <w:r w:rsidRPr="00A850EA">
        <w:rPr>
          <w:lang w:val="uk-UA"/>
        </w:rPr>
        <w:t>.</w:t>
      </w:r>
    </w:p>
    <w:p w:rsidR="00FF191E" w:rsidRPr="00A850EA" w:rsidRDefault="00FF191E" w:rsidP="00665FA6">
      <w:pPr>
        <w:pStyle w:val="a3"/>
        <w:spacing w:before="0" w:beforeAutospacing="0" w:after="0" w:afterAutospacing="0"/>
        <w:jc w:val="both"/>
        <w:rPr>
          <w:lang w:val="uk-UA"/>
        </w:rPr>
      </w:pPr>
      <w:r w:rsidRPr="00A850EA">
        <w:rPr>
          <w:lang w:val="uk-UA"/>
        </w:rPr>
        <w:t>Витяг із судового або торгового, або банківського реєстрів (для учасників, які є нерезидентами України).</w:t>
      </w:r>
    </w:p>
    <w:p w:rsidR="00665FA6" w:rsidRPr="00A850EA" w:rsidRDefault="00665FA6" w:rsidP="00665FA6">
      <w:pPr>
        <w:jc w:val="both"/>
        <w:rPr>
          <w:u w:val="single"/>
          <w:lang w:val="uk-UA"/>
        </w:rPr>
      </w:pPr>
      <w:r w:rsidRPr="00A850EA">
        <w:rPr>
          <w:u w:val="single"/>
          <w:lang w:val="uk-UA"/>
        </w:rPr>
        <w:t>Звертаємо увагу учасників на наступне:</w:t>
      </w:r>
    </w:p>
    <w:p w:rsidR="00665FA6" w:rsidRPr="00A850EA" w:rsidRDefault="00665FA6" w:rsidP="00665FA6">
      <w:pPr>
        <w:jc w:val="both"/>
        <w:rPr>
          <w:lang w:val="uk-UA"/>
        </w:rPr>
      </w:pPr>
      <w:r w:rsidRPr="00A850EA">
        <w:rPr>
          <w:lang w:val="uk-UA"/>
        </w:rPr>
        <w:t>У разі надання відомостей у формі інформаційної довідки в довільній формі, її необхідно надати у формі оригіналу листа учасника скріпленого підписом та печаткою учасника (крім підприємців, що здійснюють діяльність без печатки згідно чинного законодавства), адресованого голові комітету з конкурсних торгів замовника.</w:t>
      </w:r>
      <w:r w:rsidR="00CA5AFC" w:rsidRPr="00A850EA">
        <w:rPr>
          <w:lang w:val="uk-UA"/>
        </w:rPr>
        <w:t xml:space="preserve"> У разі відсутності терміну дії довідки, дата її отримання не повинна перевищувати 30 календарних днів до дня розкриття конкурсних пропозицій.</w:t>
      </w:r>
    </w:p>
    <w:p w:rsidR="00665FA6" w:rsidRPr="00A850EA" w:rsidRDefault="00665FA6" w:rsidP="00665FA6">
      <w:pPr>
        <w:pStyle w:val="a3"/>
        <w:spacing w:before="0" w:beforeAutospacing="0" w:after="0" w:afterAutospacing="0"/>
        <w:jc w:val="both"/>
        <w:rPr>
          <w:lang w:val="uk-UA"/>
        </w:rPr>
      </w:pPr>
    </w:p>
    <w:p w:rsidR="00665FA6" w:rsidRPr="00A850EA" w:rsidRDefault="00665FA6" w:rsidP="00665FA6">
      <w:pPr>
        <w:jc w:val="both"/>
        <w:rPr>
          <w:lang w:val="uk-UA"/>
        </w:rPr>
      </w:pPr>
      <w:r w:rsidRPr="00A850EA">
        <w:rPr>
          <w:lang w:val="uk-UA"/>
        </w:rPr>
        <w:lastRenderedPageBreak/>
        <w:t xml:space="preserve">УВАГА! </w:t>
      </w:r>
    </w:p>
    <w:p w:rsidR="00665FA6" w:rsidRPr="00A850EA" w:rsidRDefault="00665FA6" w:rsidP="00665FA6">
      <w:pPr>
        <w:jc w:val="both"/>
        <w:rPr>
          <w:lang w:val="uk-UA"/>
        </w:rPr>
      </w:pPr>
      <w:r w:rsidRPr="00A850EA">
        <w:rPr>
          <w:lang w:val="uk-UA"/>
        </w:rPr>
        <w:t>Згідно п.7 статті 28 Закону 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цього Закону, або факту зазначення у пропозиції конкурсних торгів будь-якої недостовірної інформації, що є суттєвою при визначенні результатів процедури закупівлі, замовник відхиляє пропозицію конкурсних торгів такого учасника</w:t>
      </w:r>
    </w:p>
    <w:p w:rsidR="00665FA6" w:rsidRPr="00A850EA" w:rsidRDefault="00665FA6" w:rsidP="00665FA6">
      <w:pPr>
        <w:shd w:val="clear" w:color="auto" w:fill="FFFFFF"/>
        <w:jc w:val="both"/>
        <w:rPr>
          <w:iCs/>
          <w:u w:val="single"/>
          <w:lang w:val="uk-UA"/>
        </w:rPr>
      </w:pPr>
      <w:r w:rsidRPr="00A850EA">
        <w:rPr>
          <w:iCs/>
          <w:u w:val="single"/>
          <w:lang w:val="uk-UA"/>
        </w:rPr>
        <w:t>За підроблення документів учасник несе кримінальну відповідальність згідно Кримінального кодексу України.</w:t>
      </w:r>
    </w:p>
    <w:p w:rsidR="00665FA6" w:rsidRPr="00A850EA" w:rsidRDefault="00665FA6" w:rsidP="00665FA6">
      <w:pPr>
        <w:shd w:val="clear" w:color="auto" w:fill="FFFFFF"/>
        <w:jc w:val="both"/>
        <w:rPr>
          <w:iCs/>
          <w:u w:val="single"/>
          <w:lang w:val="uk-UA"/>
        </w:rPr>
      </w:pPr>
      <w:r w:rsidRPr="00A850EA">
        <w:rPr>
          <w:iCs/>
          <w:u w:val="single"/>
          <w:lang w:val="uk-UA"/>
        </w:rPr>
        <w:t>За достовірність інформації, викладеної в інформаційних довідках довільної форми, їх зміст несе виключно учасник конкурсного торгу.</w:t>
      </w:r>
    </w:p>
    <w:p w:rsidR="00665FA6" w:rsidRPr="00A850EA" w:rsidRDefault="00665FA6" w:rsidP="00665FA6">
      <w:pPr>
        <w:shd w:val="clear" w:color="auto" w:fill="FFFFFF"/>
        <w:jc w:val="both"/>
        <w:rPr>
          <w:szCs w:val="28"/>
          <w:lang w:val="uk-UA"/>
        </w:rPr>
      </w:pPr>
      <w:r w:rsidRPr="00A850EA">
        <w:rPr>
          <w:szCs w:val="28"/>
          <w:lang w:val="uk-UA"/>
        </w:rPr>
        <w:t>Документи, що не передбачені законодавством для учасників - фізичних осіб, у тому числі фізичних осіб - підприємців, не подаються ними у складі пропозиції конкурсних торгів та замість них може бути наданий аналог (замінник) документу.</w:t>
      </w:r>
    </w:p>
    <w:p w:rsidR="002A2263" w:rsidRPr="00A850EA" w:rsidRDefault="002A2263" w:rsidP="002A2263">
      <w:pPr>
        <w:shd w:val="clear" w:color="auto" w:fill="FFFFFF"/>
        <w:jc w:val="both"/>
        <w:rPr>
          <w:bCs/>
          <w:lang w:val="uk-UA"/>
        </w:rPr>
      </w:pPr>
      <w:r w:rsidRPr="00A850EA">
        <w:rPr>
          <w:bCs/>
          <w:lang w:val="uk-UA"/>
        </w:rPr>
        <w:t>Засвідчення копій здійснюється згідно з вимогами п. 5.27 Уніфікованої системи організаційно-розпорядчої документації - Вимогами до оформлювання документів (ДСТУ 4163-2003), затвердженої Наказом Держспоживстандарту України №55 від 07.04.2003р. та повинні містить штамп "З оригіналом згідно", посаду, прізвище та ініціали уповноваженої посадової особи підпис та відбиток печатки (у разі наявності) товариства.</w:t>
      </w:r>
    </w:p>
    <w:p w:rsidR="00ED18B3" w:rsidRPr="00A850EA" w:rsidRDefault="00ED18B3" w:rsidP="00ED18B3">
      <w:pPr>
        <w:jc w:val="right"/>
        <w:rPr>
          <w:lang w:val="uk-UA"/>
        </w:rPr>
      </w:pPr>
      <w:r w:rsidRPr="00A850EA">
        <w:rPr>
          <w:lang w:val="uk-UA"/>
        </w:rPr>
        <w:t xml:space="preserve">додаток </w:t>
      </w:r>
      <w:r w:rsidRPr="00A850EA">
        <w:rPr>
          <w:b/>
          <w:lang w:val="uk-UA"/>
        </w:rPr>
        <w:t>№5</w:t>
      </w:r>
      <w:r w:rsidRPr="00A850EA">
        <w:rPr>
          <w:lang w:val="uk-UA"/>
        </w:rPr>
        <w:t xml:space="preserve"> до документації конкурсних торгів</w:t>
      </w:r>
    </w:p>
    <w:p w:rsidR="00ED18B3" w:rsidRPr="00A850EA" w:rsidRDefault="00ED18B3" w:rsidP="00ED18B3">
      <w:pPr>
        <w:ind w:firstLine="540"/>
        <w:jc w:val="center"/>
        <w:rPr>
          <w:lang w:val="uk-UA"/>
        </w:rPr>
      </w:pPr>
      <w:r w:rsidRPr="00A850EA">
        <w:rPr>
          <w:lang w:val="uk-UA"/>
        </w:rPr>
        <w:t xml:space="preserve">Критерії та методика оцінки </w:t>
      </w:r>
    </w:p>
    <w:p w:rsidR="00ED18B3" w:rsidRPr="00A850EA" w:rsidRDefault="00ED18B3" w:rsidP="00ED18B3">
      <w:pPr>
        <w:ind w:firstLine="540"/>
        <w:jc w:val="center"/>
      </w:pPr>
      <w:r w:rsidRPr="00A850EA">
        <w:rPr>
          <w:lang w:val="uk-UA"/>
        </w:rPr>
        <w:t>відповідно до частини п'ятої статті 28 Закону </w:t>
      </w:r>
    </w:p>
    <w:p w:rsidR="00ED18B3" w:rsidRPr="00A850EA" w:rsidRDefault="00ED18B3" w:rsidP="00ED18B3">
      <w:pPr>
        <w:ind w:firstLine="360"/>
        <w:jc w:val="both"/>
        <w:rPr>
          <w:lang w:val="uk-UA" w:eastAsia="uk-UA"/>
        </w:rPr>
      </w:pPr>
      <w:r w:rsidRPr="00A850EA">
        <w:rPr>
          <w:lang w:val="uk-UA" w:eastAsia="uk-UA"/>
        </w:rPr>
        <w:t>Для визначення найбільш економічно вигідної пропозиції використовується наступний критерій: «Ціна», який складає 100 балів.</w:t>
      </w:r>
    </w:p>
    <w:p w:rsidR="00ED18B3" w:rsidRPr="00A850EA" w:rsidRDefault="00ED18B3" w:rsidP="00ED18B3">
      <w:pPr>
        <w:jc w:val="both"/>
        <w:rPr>
          <w:lang w:val="uk-UA" w:eastAsia="uk-UA"/>
        </w:rPr>
      </w:pPr>
      <w:r w:rsidRPr="00A850EA">
        <w:rPr>
          <w:lang w:val="uk-UA" w:eastAsia="uk-UA"/>
        </w:rPr>
        <w:t>Кількість балів для пропозицій конкурсних торгів визначається по кожному лоту окремо за формулою:</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w:t>
      </w:r>
      <w:proofErr w:type="spellStart"/>
      <w:r w:rsidRPr="00A850EA">
        <w:rPr>
          <w:lang w:val="uk-UA"/>
        </w:rPr>
        <w:t>Ц</w:t>
      </w:r>
      <w:r w:rsidRPr="00A850EA">
        <w:rPr>
          <w:vertAlign w:val="subscript"/>
          <w:lang w:val="uk-UA"/>
        </w:rPr>
        <w:t>min</w:t>
      </w:r>
      <w:proofErr w:type="spellEnd"/>
      <w:r w:rsidRPr="00A850EA">
        <w:rPr>
          <w:lang w:val="uk-UA"/>
        </w:rPr>
        <w:t>/</w:t>
      </w:r>
      <w:proofErr w:type="spellStart"/>
      <w:r w:rsidRPr="00A850EA">
        <w:rPr>
          <w:lang w:val="uk-UA"/>
        </w:rPr>
        <w:t>Ц</w:t>
      </w:r>
      <w:r w:rsidRPr="00A850EA">
        <w:rPr>
          <w:vertAlign w:val="subscript"/>
          <w:lang w:val="uk-UA"/>
        </w:rPr>
        <w:t>обч</w:t>
      </w:r>
      <w:proofErr w:type="spellEnd"/>
      <w:r w:rsidRPr="00A850EA">
        <w:rPr>
          <w:vertAlign w:val="subscript"/>
          <w:lang w:val="uk-UA"/>
        </w:rPr>
        <w:t>.</w:t>
      </w:r>
      <w:r w:rsidRPr="00A850EA">
        <w:rPr>
          <w:lang w:val="uk-UA"/>
        </w:rPr>
        <w:t>*100, де</w:t>
      </w:r>
    </w:p>
    <w:p w:rsidR="00ED18B3" w:rsidRPr="00A850EA" w:rsidRDefault="00ED18B3" w:rsidP="00ED18B3">
      <w:pPr>
        <w:rPr>
          <w:lang w:val="uk-UA"/>
        </w:rPr>
      </w:pPr>
      <w:proofErr w:type="spellStart"/>
      <w:r w:rsidRPr="00A850EA">
        <w:rPr>
          <w:lang w:val="uk-UA"/>
        </w:rPr>
        <w:t>Б</w:t>
      </w:r>
      <w:r w:rsidRPr="00A850EA">
        <w:rPr>
          <w:vertAlign w:val="subscript"/>
          <w:lang w:val="uk-UA"/>
        </w:rPr>
        <w:t>обч</w:t>
      </w:r>
      <w:proofErr w:type="spellEnd"/>
      <w:r w:rsidRPr="00A850EA">
        <w:rPr>
          <w:vertAlign w:val="subscript"/>
          <w:lang w:val="uk-UA"/>
        </w:rPr>
        <w:t>(ц)</w:t>
      </w:r>
      <w:r w:rsidRPr="00A850EA">
        <w:rPr>
          <w:lang w:val="uk-UA"/>
        </w:rPr>
        <w:t xml:space="preserve"> – обчислювальна кількість балів;</w:t>
      </w:r>
    </w:p>
    <w:p w:rsidR="00ED18B3" w:rsidRPr="00A850EA" w:rsidRDefault="00ED18B3" w:rsidP="00ED18B3">
      <w:pPr>
        <w:rPr>
          <w:lang w:val="uk-UA"/>
        </w:rPr>
      </w:pPr>
      <w:proofErr w:type="spellStart"/>
      <w:r w:rsidRPr="00A850EA">
        <w:rPr>
          <w:lang w:val="uk-UA"/>
        </w:rPr>
        <w:t>Ц</w:t>
      </w:r>
      <w:r w:rsidRPr="00A850EA">
        <w:rPr>
          <w:vertAlign w:val="subscript"/>
          <w:lang w:val="uk-UA"/>
        </w:rPr>
        <w:t>min</w:t>
      </w:r>
      <w:proofErr w:type="spellEnd"/>
      <w:r w:rsidRPr="00A850EA">
        <w:rPr>
          <w:vertAlign w:val="subscript"/>
          <w:lang w:val="uk-UA"/>
        </w:rPr>
        <w:t xml:space="preserve"> </w:t>
      </w:r>
      <w:r w:rsidRPr="00A850EA">
        <w:rPr>
          <w:lang w:val="uk-UA"/>
        </w:rPr>
        <w:t>– найнижчий загальний вартісний еквівалент, грн.;</w:t>
      </w:r>
    </w:p>
    <w:p w:rsidR="00ED18B3" w:rsidRPr="00A850EA" w:rsidRDefault="00ED18B3" w:rsidP="00ED18B3">
      <w:pPr>
        <w:rPr>
          <w:lang w:val="uk-UA"/>
        </w:rPr>
      </w:pPr>
      <w:proofErr w:type="spellStart"/>
      <w:r w:rsidRPr="00A850EA">
        <w:rPr>
          <w:lang w:val="uk-UA"/>
        </w:rPr>
        <w:t>Ц</w:t>
      </w:r>
      <w:r w:rsidRPr="00A850EA">
        <w:rPr>
          <w:vertAlign w:val="subscript"/>
          <w:lang w:val="uk-UA"/>
        </w:rPr>
        <w:t>обч</w:t>
      </w:r>
      <w:proofErr w:type="spellEnd"/>
      <w:r w:rsidRPr="00A850EA">
        <w:rPr>
          <w:vertAlign w:val="subscript"/>
          <w:lang w:val="uk-UA"/>
        </w:rPr>
        <w:t xml:space="preserve"> </w:t>
      </w:r>
      <w:r w:rsidRPr="00A850EA">
        <w:rPr>
          <w:lang w:val="uk-UA"/>
        </w:rPr>
        <w:t>– вартісний еквівалент пропозиції, грн. для якої обчислюється кількість балів</w:t>
      </w:r>
    </w:p>
    <w:p w:rsidR="00ED18B3" w:rsidRPr="00A850EA" w:rsidRDefault="00ED18B3" w:rsidP="00ED18B3">
      <w:pPr>
        <w:jc w:val="both"/>
        <w:rPr>
          <w:lang w:val="uk-UA"/>
        </w:rPr>
      </w:pPr>
      <w:r w:rsidRPr="00A850EA">
        <w:rPr>
          <w:lang w:val="uk-UA"/>
        </w:rPr>
        <w:t>Переможцем в конкурсних торгах вважається учасник, пропозиція якого, набрала максимальну кількість балів. У випадку однакового значення показника, переможець визначається шляхом голосування членів комітету з конкурсних торгів простою більшістю голосів за участю в голосуванні не менш двох третин членів комітету. Якщо результати голосування розділилися порівну, вирішальний голос має Голова комітету з конкурсних торгів.</w:t>
      </w:r>
    </w:p>
    <w:p w:rsidR="00ED18B3" w:rsidRPr="00A850EA" w:rsidRDefault="00ED18B3" w:rsidP="00ED18B3">
      <w:pPr>
        <w:jc w:val="right"/>
        <w:rPr>
          <w:lang w:val="uk-UA"/>
        </w:rPr>
      </w:pPr>
      <w:r w:rsidRPr="00A850EA">
        <w:rPr>
          <w:lang w:val="uk-UA"/>
        </w:rPr>
        <w:t xml:space="preserve">додаток </w:t>
      </w:r>
      <w:r w:rsidRPr="00A850EA">
        <w:rPr>
          <w:b/>
          <w:lang w:val="uk-UA"/>
        </w:rPr>
        <w:t>№6</w:t>
      </w:r>
      <w:r w:rsidRPr="00A850EA">
        <w:rPr>
          <w:lang w:val="uk-UA"/>
        </w:rPr>
        <w:t xml:space="preserve"> до документації конкурсних торгів</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Істотні умови, які обов’язково будуть включені до договору про закупівлю</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Продавець – учасник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A850EA">
        <w:rPr>
          <w:lang w:val="uk-UA"/>
        </w:rPr>
        <w:t xml:space="preserve">Покупець – замовник торгів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A850EA">
        <w:rPr>
          <w:b/>
        </w:rPr>
        <w:t>предмет договору (</w:t>
      </w:r>
      <w:r w:rsidRPr="00A850EA">
        <w:rPr>
          <w:b/>
          <w:lang w:val="uk-UA"/>
        </w:rPr>
        <w:t>найменування, номенклатура, асортимент</w:t>
      </w:r>
      <w:r w:rsidRPr="00A850EA">
        <w:rPr>
          <w:b/>
        </w:rPr>
        <w:t>):</w:t>
      </w:r>
    </w:p>
    <w:p w:rsidR="00446021" w:rsidRPr="00446021" w:rsidRDefault="00F57AF1" w:rsidP="00446021">
      <w:pPr>
        <w:jc w:val="both"/>
        <w:rPr>
          <w:i/>
          <w:lang w:val="uk-UA"/>
        </w:rPr>
      </w:pPr>
      <w:r w:rsidRPr="00A850EA">
        <w:rPr>
          <w:i/>
          <w:lang w:val="uk-UA"/>
        </w:rPr>
        <w:t xml:space="preserve">ДК 016: 2010 </w:t>
      </w:r>
      <w:r w:rsidR="00EF2F31" w:rsidRPr="00EF2F31">
        <w:rPr>
          <w:i/>
          <w:lang w:val="uk-UA"/>
        </w:rPr>
        <w:t xml:space="preserve">код </w:t>
      </w:r>
      <w:r w:rsidR="00735167">
        <w:rPr>
          <w:i/>
          <w:lang w:val="uk-UA"/>
        </w:rPr>
        <w:t>10.51.</w:t>
      </w:r>
      <w:r w:rsidR="00446021">
        <w:rPr>
          <w:i/>
          <w:lang w:val="uk-UA"/>
        </w:rPr>
        <w:t>4</w:t>
      </w:r>
      <w:r w:rsidR="00735167">
        <w:rPr>
          <w:i/>
          <w:lang w:val="uk-UA"/>
        </w:rPr>
        <w:t xml:space="preserve">- </w:t>
      </w:r>
      <w:r w:rsidR="00446021" w:rsidRPr="00446021">
        <w:rPr>
          <w:i/>
          <w:lang w:val="uk-UA"/>
        </w:rPr>
        <w:t xml:space="preserve">Сир сичужний та кисломолочний сир </w:t>
      </w:r>
    </w:p>
    <w:p w:rsidR="00446021" w:rsidRPr="00446021" w:rsidRDefault="00446021" w:rsidP="00446021">
      <w:pPr>
        <w:jc w:val="both"/>
        <w:rPr>
          <w:i/>
          <w:lang w:val="uk-UA"/>
        </w:rPr>
      </w:pPr>
      <w:r w:rsidRPr="00446021">
        <w:rPr>
          <w:i/>
          <w:lang w:val="uk-UA"/>
        </w:rPr>
        <w:t>Лот 1 - сир кисломолочний напівжирний не менш ніж 9%</w:t>
      </w:r>
    </w:p>
    <w:p w:rsidR="00DB52A5" w:rsidRDefault="00446021" w:rsidP="00446021">
      <w:pPr>
        <w:jc w:val="both"/>
        <w:rPr>
          <w:i/>
          <w:lang w:val="uk-UA"/>
        </w:rPr>
      </w:pPr>
      <w:r w:rsidRPr="00446021">
        <w:rPr>
          <w:i/>
          <w:lang w:val="uk-UA"/>
        </w:rPr>
        <w:t>Лот 2 – сир твердий</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кількість товару та вимоги щодо його якості:</w:t>
      </w:r>
    </w:p>
    <w:p w:rsidR="00ED18B3" w:rsidRPr="00A850EA" w:rsidRDefault="00ED18B3" w:rsidP="00ED18B3">
      <w:pPr>
        <w:jc w:val="both"/>
        <w:rPr>
          <w:lang w:val="uk-UA"/>
        </w:rPr>
      </w:pPr>
      <w:r w:rsidRPr="00A850EA">
        <w:rPr>
          <w:lang w:val="uk-UA"/>
        </w:rPr>
        <w:t xml:space="preserve">Обсяг закупівлі – </w:t>
      </w:r>
      <w:r w:rsidR="00446021">
        <w:rPr>
          <w:i/>
          <w:lang w:val="uk-UA"/>
        </w:rPr>
        <w:t>20000 кг</w:t>
      </w:r>
      <w:r w:rsidR="00735167">
        <w:rPr>
          <w:i/>
          <w:lang w:val="uk-UA"/>
        </w:rPr>
        <w:t>.,</w:t>
      </w:r>
      <w:r w:rsidRPr="00A850EA">
        <w:rPr>
          <w:lang w:val="uk-UA"/>
        </w:rPr>
        <w:t xml:space="preserve"> який може бути зменшений залежно від реального фінансування видатків.</w:t>
      </w:r>
    </w:p>
    <w:p w:rsidR="00ED18B3" w:rsidRPr="00A850EA" w:rsidRDefault="00ED18B3" w:rsidP="00ED18B3">
      <w:pPr>
        <w:jc w:val="both"/>
        <w:rPr>
          <w:lang w:val="uk-UA"/>
        </w:rPr>
      </w:pPr>
      <w:r w:rsidRPr="00A850EA">
        <w:rPr>
          <w:lang w:val="uk-UA"/>
        </w:rPr>
        <w:t xml:space="preserve">Передача продукції здійснюється в присутності представника Покупця, за супровідними документами безпосередньо в закладах освіти Покупця. Продукція повинна бути упакована Продавцем таким чином, щоб виключити її пошкодження або знищення при транспортуванні. Термін усунення недоліків з моменту виявлення дефектів або заміни продукції  – двохденний термін з моменту отримання повідомлення Покупця ( за умови цілості). </w:t>
      </w:r>
    </w:p>
    <w:p w:rsidR="00ED18B3" w:rsidRPr="00A850EA" w:rsidRDefault="00ED18B3" w:rsidP="00ED18B3">
      <w:pPr>
        <w:jc w:val="both"/>
        <w:rPr>
          <w:lang w:val="uk-UA"/>
        </w:rPr>
      </w:pPr>
      <w:r w:rsidRPr="00A850EA">
        <w:rPr>
          <w:lang w:val="uk-UA"/>
        </w:rPr>
        <w:t>Прийом-передача продукції за кількістю та якістю відповідно до Заявки здійснюється між Покупцем та Продавцем в порядку, установленому чинним законодавством України.</w:t>
      </w:r>
    </w:p>
    <w:p w:rsidR="00ED18B3" w:rsidRPr="00A850EA" w:rsidRDefault="00ED18B3" w:rsidP="00ED18B3">
      <w:pPr>
        <w:jc w:val="both"/>
        <w:rPr>
          <w:lang w:val="uk-UA"/>
        </w:rPr>
      </w:pPr>
      <w:r w:rsidRPr="00A850EA">
        <w:rPr>
          <w:lang w:val="uk-UA"/>
        </w:rPr>
        <w:lastRenderedPageBreak/>
        <w:t>Продавець повинен передати (поставити) Покупцю товар (товари), якість яких відповідає умовам Закону України «Про безпечність та якість харчових продуктів» та іншим нормам чинного законодавства України.</w:t>
      </w:r>
    </w:p>
    <w:p w:rsidR="00ED18B3" w:rsidRPr="00A850EA" w:rsidRDefault="00ED18B3" w:rsidP="00ED18B3">
      <w:pPr>
        <w:jc w:val="center"/>
        <w:rPr>
          <w:b/>
          <w:lang w:val="uk-UA"/>
        </w:rPr>
      </w:pPr>
      <w:r w:rsidRPr="00A850EA">
        <w:rPr>
          <w:b/>
          <w:lang w:val="uk-UA"/>
        </w:rPr>
        <w:t>порядок здійснення оплати:</w:t>
      </w:r>
    </w:p>
    <w:p w:rsidR="00ED18B3" w:rsidRPr="00A850EA" w:rsidRDefault="00ED18B3" w:rsidP="00ED18B3">
      <w:pPr>
        <w:pStyle w:val="a3"/>
        <w:spacing w:before="0" w:beforeAutospacing="0" w:after="0" w:afterAutospacing="0"/>
        <w:jc w:val="both"/>
        <w:rPr>
          <w:lang w:val="uk-UA"/>
        </w:rPr>
      </w:pPr>
      <w:r w:rsidRPr="00A850EA">
        <w:rPr>
          <w:lang w:val="uk-UA"/>
        </w:rPr>
        <w:t xml:space="preserve">Розрахунки проводяться шляхом оплати Покупцем після пред'явлення Продавцем рахунка на оплату товару (далі - рахунок) або після підписання Сторонами акта; або поетапної оплати Покупцем поставлених товарів </w:t>
      </w:r>
    </w:p>
    <w:p w:rsidR="00ED18B3" w:rsidRPr="00A850EA" w:rsidRDefault="00ED18B3" w:rsidP="00ED18B3">
      <w:pPr>
        <w:pStyle w:val="a3"/>
        <w:spacing w:before="0" w:beforeAutospacing="0" w:after="0" w:afterAutospacing="0"/>
        <w:jc w:val="both"/>
        <w:rPr>
          <w:lang w:val="uk-UA"/>
        </w:rPr>
      </w:pPr>
      <w:r w:rsidRPr="00A850EA">
        <w:rPr>
          <w:lang w:val="uk-UA"/>
        </w:rPr>
        <w:t>До рахунка додаються накладна на відпуск товару та податкова накладна.</w:t>
      </w:r>
    </w:p>
    <w:p w:rsidR="00ED18B3" w:rsidRPr="00A850EA" w:rsidRDefault="00ED18B3" w:rsidP="00ED18B3">
      <w:pPr>
        <w:jc w:val="both"/>
        <w:rPr>
          <w:lang w:val="uk-UA"/>
        </w:rPr>
      </w:pPr>
      <w:r w:rsidRPr="00A850EA">
        <w:rPr>
          <w:lang w:val="uk-UA"/>
        </w:rPr>
        <w:t xml:space="preserve">Покупцем здійснюється оплата за отриману продукцію на підставі даного Договору та відповідно до виставлених Продавцем рахунків. </w:t>
      </w:r>
    </w:p>
    <w:p w:rsidR="00ED18B3" w:rsidRPr="00A850EA" w:rsidRDefault="00ED18B3" w:rsidP="00ED18B3">
      <w:pPr>
        <w:tabs>
          <w:tab w:val="num" w:pos="720"/>
        </w:tabs>
        <w:jc w:val="both"/>
        <w:rPr>
          <w:lang w:val="uk-UA"/>
        </w:rPr>
      </w:pPr>
      <w:r w:rsidRPr="00A850EA">
        <w:rPr>
          <w:lang w:val="uk-UA"/>
        </w:rPr>
        <w:t>Розрахунки між сторонами проводяться в гривнях шляхом перерахування з розрахункового рахунку Покупця на розрахунковий рахунок Продавця.</w:t>
      </w:r>
    </w:p>
    <w:p w:rsidR="00ED18B3" w:rsidRPr="00A850EA" w:rsidRDefault="00ED18B3" w:rsidP="00ED18B3">
      <w:pPr>
        <w:jc w:val="both"/>
        <w:rPr>
          <w:lang w:val="uk-UA"/>
        </w:rPr>
      </w:pPr>
      <w:r w:rsidRPr="00A850EA">
        <w:rPr>
          <w:lang w:val="uk-UA"/>
        </w:rPr>
        <w:t>Продавець надає Покупцю рахунок на оплату за фактично поставлену продукцію Продавцем.</w:t>
      </w:r>
    </w:p>
    <w:p w:rsidR="00ED18B3" w:rsidRPr="00A850EA" w:rsidRDefault="00ED18B3" w:rsidP="00ED18B3">
      <w:pPr>
        <w:jc w:val="both"/>
        <w:rPr>
          <w:lang w:val="uk-UA"/>
        </w:rPr>
      </w:pPr>
      <w:r w:rsidRPr="00A850EA">
        <w:rPr>
          <w:lang w:val="uk-UA"/>
        </w:rPr>
        <w:t xml:space="preserve">Покупець здійснює оплату отриманого рахунку протягом </w:t>
      </w:r>
      <w:r w:rsidR="005867A9" w:rsidRPr="00A850EA">
        <w:rPr>
          <w:lang w:val="uk-UA"/>
        </w:rPr>
        <w:t>15 банківських днів за фактично отриманий товар з можливістю відстрочки платежу до кінця бюджетного року, без нарахування штрафних санкцій</w:t>
      </w:r>
      <w:r w:rsidRPr="00A850EA">
        <w:rPr>
          <w:lang w:val="uk-UA"/>
        </w:rPr>
        <w:t>.</w:t>
      </w:r>
    </w:p>
    <w:p w:rsidR="00ED18B3" w:rsidRPr="00A850EA" w:rsidRDefault="00ED18B3" w:rsidP="00ED18B3">
      <w:pPr>
        <w:jc w:val="both"/>
        <w:rPr>
          <w:lang w:val="uk-UA"/>
        </w:rPr>
      </w:pPr>
      <w:r w:rsidRPr="00A850EA">
        <w:rPr>
          <w:lang w:val="uk-UA"/>
        </w:rPr>
        <w:t>Ціна продукції  повинна ураховувати усі  витрати: вартість сировини, податки і збори, що сплачуються або мають бути сплаченні в країні Покупця, завантаження та розвантаження; вартість упаковки та маркування, перевезення до міста призначення, експедирування та інші  витрати. Торгові надбавки повинні бути встановленні в межах чинного законодавства України.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сума, визначена у договорі:</w:t>
      </w:r>
    </w:p>
    <w:p w:rsidR="00ED18B3" w:rsidRPr="00A850EA" w:rsidRDefault="00ED18B3" w:rsidP="00ED18B3">
      <w:pPr>
        <w:pStyle w:val="a3"/>
        <w:spacing w:before="0" w:beforeAutospacing="0" w:after="0" w:afterAutospacing="0"/>
        <w:jc w:val="both"/>
        <w:rPr>
          <w:lang w:val="uk-UA"/>
        </w:rPr>
      </w:pPr>
      <w:r w:rsidRPr="00A850EA">
        <w:rPr>
          <w:lang w:val="uk-UA"/>
        </w:rPr>
        <w:t>Ціна Договору відповідає ціні пропозиції конкурсних торгів (ціна Договору визначається з урахуванням Закону України "Про податок на додану вартість") та може бути змінена відповідно до частини п’ятої ст.40 Закону України «Про здійснення державних закупівель», але з урахуванням фактичного фінансування сума закупівлі може зменшуватися.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термін та місце поставки товарів, надання послуг, виконання робіт; строк дії договору:</w:t>
      </w:r>
    </w:p>
    <w:p w:rsidR="00ED18B3" w:rsidRPr="00A850EA" w:rsidRDefault="00ED18B3" w:rsidP="00ED18B3">
      <w:pPr>
        <w:jc w:val="both"/>
        <w:rPr>
          <w:lang w:val="uk-UA"/>
        </w:rPr>
      </w:pPr>
      <w:r w:rsidRPr="00A850EA">
        <w:rPr>
          <w:lang w:val="uk-UA"/>
        </w:rPr>
        <w:t>Строк (термін) поставки (передачі) товарів протягом 201</w:t>
      </w:r>
      <w:r w:rsidR="00DB52A5" w:rsidRPr="00A850EA">
        <w:rPr>
          <w:lang w:val="uk-UA"/>
        </w:rPr>
        <w:t>5</w:t>
      </w:r>
      <w:r w:rsidRPr="00A850EA">
        <w:rPr>
          <w:lang w:val="uk-UA"/>
        </w:rPr>
        <w:t>року</w:t>
      </w:r>
    </w:p>
    <w:p w:rsidR="00ED18B3" w:rsidRPr="00A850EA" w:rsidRDefault="00ED18B3" w:rsidP="00ED18B3">
      <w:pPr>
        <w:jc w:val="both"/>
        <w:rPr>
          <w:lang w:val="uk-UA"/>
        </w:rPr>
      </w:pPr>
      <w:r w:rsidRPr="00A850EA">
        <w:rPr>
          <w:lang w:val="uk-UA"/>
        </w:rPr>
        <w:t>Місце поставки (передачі) товарів: заклади освіти м. Южноукраїнська Миколаївської області. Поставка товарів здійснюється безпосередньо у заклади щоденно партіями на підстави заявки Замовника, в якій зазначається вид та кількість необхідної продукції по кожному закладу окремо за  вказаними адресами закладів освіти (додаток №1 документації конкурсних торгів) на умовах DDP (згідно ІНКОТЕРМС 2000) власним транспортом Постачальника.</w:t>
      </w:r>
      <w:r w:rsidRPr="00A850EA">
        <w:rPr>
          <w:sz w:val="22"/>
          <w:szCs w:val="22"/>
          <w:lang w:val="uk-UA"/>
        </w:rPr>
        <w:t xml:space="preserve"> Існує необхідність постання термінових невеликих заявок.</w:t>
      </w:r>
    </w:p>
    <w:p w:rsidR="00ED18B3" w:rsidRPr="00A850EA" w:rsidRDefault="00ED18B3" w:rsidP="00ED18B3">
      <w:pPr>
        <w:pStyle w:val="a3"/>
        <w:spacing w:before="0" w:beforeAutospacing="0" w:after="0" w:afterAutospacing="0"/>
        <w:jc w:val="both"/>
        <w:rPr>
          <w:lang w:val="uk-UA"/>
        </w:rPr>
      </w:pPr>
      <w:r w:rsidRPr="00A850EA">
        <w:rPr>
          <w:lang w:val="uk-UA"/>
        </w:rPr>
        <w:t>Цей Договір набирає чинності з дати укладання і діє до 31 грудня 201</w:t>
      </w:r>
      <w:r w:rsidR="00DB52A5" w:rsidRPr="00A850EA">
        <w:rPr>
          <w:lang w:val="uk-UA"/>
        </w:rPr>
        <w:t>5</w:t>
      </w:r>
      <w:r w:rsidRPr="00A850EA">
        <w:rPr>
          <w:lang w:val="uk-UA"/>
        </w:rPr>
        <w:t xml:space="preserve"> року, але у будь-якому випадку до повного виконання Сторонами взятих зобов’язань.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права та обов'язки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зобов'язаний: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Своєчасно та в повному обсязі сплачувати за поставлені товари; </w:t>
      </w:r>
    </w:p>
    <w:p w:rsidR="00ED18B3" w:rsidRPr="00A850EA" w:rsidRDefault="00ED18B3" w:rsidP="00ED18B3">
      <w:pPr>
        <w:pStyle w:val="a3"/>
        <w:numPr>
          <w:ilvl w:val="0"/>
          <w:numId w:val="5"/>
        </w:numPr>
        <w:spacing w:before="0" w:beforeAutospacing="0" w:after="0" w:afterAutospacing="0"/>
        <w:jc w:val="both"/>
        <w:rPr>
          <w:lang w:val="uk-UA"/>
        </w:rPr>
      </w:pPr>
      <w:r w:rsidRPr="00A850EA">
        <w:rPr>
          <w:lang w:val="uk-UA"/>
        </w:rPr>
        <w:t xml:space="preserve">Приймати поставлені товари згідно з накладної; </w:t>
      </w:r>
    </w:p>
    <w:p w:rsidR="00ED18B3" w:rsidRPr="00A850EA" w:rsidRDefault="00ED18B3" w:rsidP="00ED18B3">
      <w:pPr>
        <w:numPr>
          <w:ilvl w:val="0"/>
          <w:numId w:val="5"/>
        </w:numPr>
        <w:jc w:val="both"/>
        <w:rPr>
          <w:lang w:val="uk-UA"/>
        </w:rPr>
      </w:pPr>
      <w:r w:rsidRPr="00A850EA">
        <w:rPr>
          <w:lang w:val="uk-UA"/>
        </w:rPr>
        <w:t>Забезпечувати систематичний контроль за дотриманням вимог письмових заявок поставки продукції.</w:t>
      </w:r>
    </w:p>
    <w:p w:rsidR="00ED18B3" w:rsidRPr="00A850EA" w:rsidRDefault="00ED18B3" w:rsidP="00ED18B3">
      <w:pPr>
        <w:numPr>
          <w:ilvl w:val="0"/>
          <w:numId w:val="5"/>
        </w:numPr>
        <w:jc w:val="both"/>
        <w:rPr>
          <w:lang w:val="uk-UA"/>
        </w:rPr>
      </w:pPr>
      <w:r w:rsidRPr="00A850EA">
        <w:rPr>
          <w:lang w:val="uk-UA"/>
        </w:rPr>
        <w:t xml:space="preserve">Своєчасно надавати Продавцю письмові заявки на поставку продукції. </w:t>
      </w:r>
    </w:p>
    <w:p w:rsidR="00ED18B3" w:rsidRPr="00A850EA" w:rsidRDefault="00ED18B3" w:rsidP="00ED18B3">
      <w:pPr>
        <w:numPr>
          <w:ilvl w:val="0"/>
          <w:numId w:val="5"/>
        </w:numPr>
        <w:jc w:val="both"/>
        <w:rPr>
          <w:lang w:val="uk-UA"/>
        </w:rPr>
      </w:pPr>
      <w:r w:rsidRPr="00A850EA">
        <w:rPr>
          <w:lang w:val="uk-UA"/>
        </w:rPr>
        <w:t xml:space="preserve">Призначати відповідального представника від Покупця, на якого покладено обов’язок по прийманню продукції.  </w:t>
      </w:r>
    </w:p>
    <w:p w:rsidR="00ED18B3" w:rsidRPr="00A850EA" w:rsidRDefault="00ED18B3" w:rsidP="00ED18B3">
      <w:pPr>
        <w:numPr>
          <w:ilvl w:val="0"/>
          <w:numId w:val="5"/>
        </w:numPr>
        <w:jc w:val="both"/>
        <w:rPr>
          <w:lang w:val="uk-UA"/>
        </w:rPr>
      </w:pPr>
      <w:r w:rsidRPr="00A850EA">
        <w:rPr>
          <w:lang w:val="uk-UA"/>
        </w:rPr>
        <w:t>Взяти на себе фінансові зобов’язання щодо виконання умов даного Договору, в межах бюджетних призначень Покупця лише після надходження коштів на реєстраційний рахунок(и) в органах Державного казначейства України.</w:t>
      </w:r>
    </w:p>
    <w:p w:rsidR="00ED18B3" w:rsidRPr="00A850EA" w:rsidRDefault="00ED18B3" w:rsidP="00ED18B3">
      <w:pPr>
        <w:numPr>
          <w:ilvl w:val="0"/>
          <w:numId w:val="5"/>
        </w:numPr>
        <w:jc w:val="both"/>
        <w:rPr>
          <w:lang w:val="uk-UA"/>
        </w:rPr>
      </w:pPr>
      <w:r w:rsidRPr="00A850EA">
        <w:rPr>
          <w:lang w:val="uk-UA"/>
        </w:rPr>
        <w:t>Приймати продукцію відповідно до поданої письмової заявки Покупця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вимог тарування, маркування, відповідно до санітарних норм та правил, що підтверджується супровідними документами.</w:t>
      </w:r>
    </w:p>
    <w:p w:rsidR="00ED18B3" w:rsidRPr="00A850EA" w:rsidRDefault="00ED18B3" w:rsidP="00ED18B3">
      <w:pPr>
        <w:numPr>
          <w:ilvl w:val="0"/>
          <w:numId w:val="5"/>
        </w:numPr>
        <w:jc w:val="both"/>
        <w:rPr>
          <w:lang w:val="uk-UA"/>
        </w:rPr>
      </w:pPr>
      <w:r w:rsidRPr="00A850EA">
        <w:rPr>
          <w:lang w:val="uk-UA"/>
        </w:rPr>
        <w:lastRenderedPageBreak/>
        <w:t xml:space="preserve">Здійснювати експедирування продукції, що поставляється в заклади Покупця за вказаними адресами за власний рахунок.  </w:t>
      </w:r>
    </w:p>
    <w:p w:rsidR="00ED18B3" w:rsidRPr="00A850EA" w:rsidRDefault="00ED18B3" w:rsidP="00ED18B3">
      <w:pPr>
        <w:pStyle w:val="a3"/>
        <w:spacing w:before="0" w:beforeAutospacing="0" w:after="0" w:afterAutospacing="0"/>
        <w:jc w:val="both"/>
        <w:rPr>
          <w:lang w:val="uk-UA"/>
        </w:rPr>
      </w:pPr>
      <w:r w:rsidRPr="00A850EA">
        <w:rPr>
          <w:lang w:val="uk-UA"/>
        </w:rPr>
        <w:t xml:space="preserve">Покупець має право: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Достроково розірвати цей Договір у разі невиконання зобов'язань Учасником, повідомивши про це його у строк не менш ніж за 30 (тридцять) календарних днів;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Контролювати поставку товарів у строки, встановлені цим Договором;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Зменшувати обсяг закупівлі товарів та загальну вартість цього Договору залежно від реального фінансування видатків. У такому разі Сторони вносять відповідні зміни до цього Договору; </w:t>
      </w:r>
    </w:p>
    <w:p w:rsidR="00ED18B3" w:rsidRPr="00A850EA" w:rsidRDefault="00ED18B3" w:rsidP="00ED18B3">
      <w:pPr>
        <w:pStyle w:val="a3"/>
        <w:numPr>
          <w:ilvl w:val="0"/>
          <w:numId w:val="6"/>
        </w:numPr>
        <w:spacing w:before="0" w:beforeAutospacing="0" w:after="0" w:afterAutospacing="0"/>
        <w:jc w:val="both"/>
        <w:rPr>
          <w:lang w:val="uk-UA"/>
        </w:rPr>
      </w:pPr>
      <w:r w:rsidRPr="00A850EA">
        <w:rPr>
          <w:lang w:val="uk-UA"/>
        </w:rPr>
        <w:t xml:space="preserve">Повернути рахунок Учаснику без здійснення оплати в разі неналежного оформлення документів, зазначених у цьому Договорі (відсутність печатки, підписів тощо);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зобов'язаний: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у строки, встановлені цим Договором; </w:t>
      </w:r>
    </w:p>
    <w:p w:rsidR="00ED18B3" w:rsidRPr="00A850EA" w:rsidRDefault="00ED18B3" w:rsidP="00ED18B3">
      <w:pPr>
        <w:pStyle w:val="a3"/>
        <w:numPr>
          <w:ilvl w:val="0"/>
          <w:numId w:val="7"/>
        </w:numPr>
        <w:spacing w:before="0" w:beforeAutospacing="0" w:after="0" w:afterAutospacing="0"/>
        <w:jc w:val="both"/>
        <w:rPr>
          <w:lang w:val="uk-UA"/>
        </w:rPr>
      </w:pPr>
      <w:r w:rsidRPr="00A850EA">
        <w:rPr>
          <w:lang w:val="uk-UA"/>
        </w:rPr>
        <w:t xml:space="preserve">Забезпечити поставку товарів, якість яких відповідає умовам цього Договору; </w:t>
      </w:r>
    </w:p>
    <w:p w:rsidR="00ED18B3" w:rsidRPr="00A850EA" w:rsidRDefault="00ED18B3" w:rsidP="00ED18B3">
      <w:pPr>
        <w:numPr>
          <w:ilvl w:val="0"/>
          <w:numId w:val="7"/>
        </w:numPr>
        <w:jc w:val="both"/>
        <w:rPr>
          <w:lang w:val="uk-UA"/>
        </w:rPr>
      </w:pPr>
      <w:r w:rsidRPr="00A850EA">
        <w:rPr>
          <w:lang w:val="uk-UA"/>
        </w:rPr>
        <w:t xml:space="preserve">Доставляти Покупцю продукцію придатну до споживання, відповідно до термінів реалізації, умов транспортування, маршруту та графіку поставки погодженого з Покупцем без механічних пошкоджень тари (упаковки),  відповідно до вимог тарування та маркування, відповідно до санітарних норм та правил та з дотриманням вимог Законів України «Про дитяче харчування», «Про безпечність та якість харчових продуктів», «Про молоко та молочні продукти» та інших.   </w:t>
      </w:r>
    </w:p>
    <w:p w:rsidR="00ED18B3" w:rsidRPr="00A850EA" w:rsidRDefault="00ED18B3" w:rsidP="00ED18B3">
      <w:pPr>
        <w:numPr>
          <w:ilvl w:val="0"/>
          <w:numId w:val="7"/>
        </w:numPr>
        <w:jc w:val="both"/>
        <w:rPr>
          <w:lang w:val="uk-UA"/>
        </w:rPr>
      </w:pPr>
      <w:r w:rsidRPr="00A850EA">
        <w:rPr>
          <w:lang w:val="uk-UA"/>
        </w:rPr>
        <w:t xml:space="preserve">Поставляти Покупцю продукцію без будь-яких внутрішніх та зовнішніх пошкоджень.  </w:t>
      </w:r>
    </w:p>
    <w:p w:rsidR="00ED18B3" w:rsidRPr="00A850EA" w:rsidRDefault="00ED18B3" w:rsidP="00ED18B3">
      <w:pPr>
        <w:numPr>
          <w:ilvl w:val="0"/>
          <w:numId w:val="7"/>
        </w:numPr>
        <w:jc w:val="both"/>
        <w:rPr>
          <w:lang w:val="uk-UA"/>
        </w:rPr>
      </w:pPr>
      <w:r w:rsidRPr="00A850EA">
        <w:rPr>
          <w:lang w:val="uk-UA"/>
        </w:rPr>
        <w:t xml:space="preserve">Надавати на кожну поставку продукції сертифікати якості та/або експертний висновок державної лабораторії ветеринарно-санітарної експертизи та/або декларації виробника та/або інших чинних документів щодо якості продукції.  </w:t>
      </w:r>
    </w:p>
    <w:p w:rsidR="00ED18B3" w:rsidRPr="00A850EA" w:rsidRDefault="00ED18B3" w:rsidP="00ED18B3">
      <w:pPr>
        <w:numPr>
          <w:ilvl w:val="0"/>
          <w:numId w:val="7"/>
        </w:numPr>
        <w:jc w:val="both"/>
        <w:rPr>
          <w:lang w:val="uk-UA"/>
        </w:rPr>
      </w:pPr>
      <w:r w:rsidRPr="00A850EA">
        <w:rPr>
          <w:lang w:val="uk-UA"/>
        </w:rPr>
        <w:t>Здійснювати доставку та розвантаження продукції в заклади Покупця за рахунок власних коштів та з дотриманням санітарно-епідеміологічних норм.</w:t>
      </w:r>
    </w:p>
    <w:p w:rsidR="00ED18B3" w:rsidRPr="00A850EA" w:rsidRDefault="00ED18B3" w:rsidP="00ED18B3">
      <w:pPr>
        <w:numPr>
          <w:ilvl w:val="0"/>
          <w:numId w:val="7"/>
        </w:numPr>
        <w:jc w:val="both"/>
        <w:rPr>
          <w:lang w:val="uk-UA"/>
        </w:rPr>
      </w:pPr>
      <w:r w:rsidRPr="00A850EA">
        <w:rPr>
          <w:lang w:val="uk-UA"/>
        </w:rPr>
        <w:t xml:space="preserve">Здійснювати транспортування продукції в межах режиму роботи закладу. </w:t>
      </w:r>
    </w:p>
    <w:p w:rsidR="00ED18B3" w:rsidRPr="00A850EA" w:rsidRDefault="00ED18B3" w:rsidP="00ED18B3">
      <w:pPr>
        <w:pStyle w:val="a3"/>
        <w:spacing w:before="0" w:beforeAutospacing="0" w:after="0" w:afterAutospacing="0"/>
        <w:jc w:val="both"/>
        <w:rPr>
          <w:lang w:val="uk-UA"/>
        </w:rPr>
      </w:pPr>
      <w:r w:rsidRPr="00A850EA">
        <w:rPr>
          <w:lang w:val="uk-UA"/>
        </w:rPr>
        <w:t xml:space="preserve">Продавець має право: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Своєчасно та в повному обсязі отримувати плату за поставлені товари;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На дострокову поставку товарів за письмовим погодженням Замовника; </w:t>
      </w:r>
    </w:p>
    <w:p w:rsidR="00ED18B3" w:rsidRPr="00A850EA" w:rsidRDefault="00ED18B3" w:rsidP="00ED18B3">
      <w:pPr>
        <w:pStyle w:val="a3"/>
        <w:numPr>
          <w:ilvl w:val="0"/>
          <w:numId w:val="8"/>
        </w:numPr>
        <w:spacing w:before="0" w:beforeAutospacing="0" w:after="0" w:afterAutospacing="0"/>
        <w:jc w:val="both"/>
        <w:rPr>
          <w:lang w:val="uk-UA"/>
        </w:rPr>
      </w:pPr>
      <w:r w:rsidRPr="00A850EA">
        <w:rPr>
          <w:lang w:val="uk-UA"/>
        </w:rPr>
        <w:t xml:space="preserve">У разі невиконання зобов'язань Замовником Учасник має право достроково розірвати цей Договір, повідомивши про це Замовника у строк до 30 (тридцяти) календарних днів; </w:t>
      </w:r>
    </w:p>
    <w:p w:rsidR="00ED18B3" w:rsidRPr="00A850EA" w:rsidRDefault="00ED18B3" w:rsidP="00ED18B3">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Приймати від Покупця письмову заявку на поставку  продукції та доставляти  продукцію протягом встановленого терміну після отримання заявки.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зазначення умови щодо можливості зменшення обсягів закупівлі</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залежно від реального фінансування видатків:</w:t>
      </w:r>
    </w:p>
    <w:p w:rsidR="00ED18B3" w:rsidRPr="00A850EA" w:rsidRDefault="00ED18B3" w:rsidP="00ED18B3">
      <w:pPr>
        <w:jc w:val="both"/>
        <w:rPr>
          <w:lang w:val="uk-UA"/>
        </w:rPr>
      </w:pPr>
      <w:r w:rsidRPr="00A850EA">
        <w:rPr>
          <w:lang w:val="uk-UA"/>
        </w:rPr>
        <w:t>Замовник має право зменшувати обсяг закупівлі товарів залежно від реального фінансування видатків шляхом укладання додаткових угод до цього Договору;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відповідальність сторін:</w:t>
      </w:r>
    </w:p>
    <w:p w:rsidR="00ED18B3" w:rsidRPr="00A850EA" w:rsidRDefault="00ED18B3" w:rsidP="00ED18B3">
      <w:pPr>
        <w:pStyle w:val="a3"/>
        <w:spacing w:before="0" w:beforeAutospacing="0" w:after="0" w:afterAutospacing="0"/>
        <w:jc w:val="both"/>
        <w:rPr>
          <w:lang w:val="uk-UA"/>
        </w:rPr>
      </w:pPr>
      <w:r w:rsidRPr="00A850EA">
        <w:rPr>
          <w:lang w:val="uk-UA"/>
        </w:rPr>
        <w:t xml:space="preserve">У разі невиконання або неналежного виконання своїх зобов'язань за Договором Сторони несуть відповідальність, передбачену законами та цим Договором. </w:t>
      </w:r>
    </w:p>
    <w:p w:rsidR="00ED18B3" w:rsidRPr="00A850EA" w:rsidRDefault="00ED18B3" w:rsidP="00ED18B3">
      <w:pPr>
        <w:numPr>
          <w:ilvl w:val="1"/>
          <w:numId w:val="9"/>
        </w:numPr>
        <w:tabs>
          <w:tab w:val="num" w:pos="0"/>
        </w:tabs>
        <w:jc w:val="both"/>
        <w:rPr>
          <w:lang w:val="uk-UA"/>
        </w:rPr>
      </w:pPr>
      <w:r w:rsidRPr="00A850EA">
        <w:rPr>
          <w:lang w:val="uk-UA"/>
        </w:rPr>
        <w:t xml:space="preserve">У разі невиконання або несвоєчасного виконання зобов'язань при закупівлі товарів за бюджетні кошти Продавець сплачує Покупцю штрафні санкції (неустойка, штраф, пеня) у розмірі облікової ставки Національного банку України, яка діяла у період, за який нараховується пеня, за кожен день прострочення, а у разі здійснення попередньої оплати Продавець, крім сплати зазначених штрафних санкцій, повертає Покупцю кошти з урахуванням індексу інфляції. </w:t>
      </w:r>
    </w:p>
    <w:p w:rsidR="00ED18B3" w:rsidRPr="00A850EA" w:rsidRDefault="00ED18B3" w:rsidP="00ED18B3">
      <w:pPr>
        <w:jc w:val="both"/>
        <w:rPr>
          <w:lang w:val="uk-UA"/>
        </w:rPr>
      </w:pPr>
      <w:r w:rsidRPr="00A850EA">
        <w:rPr>
          <w:lang w:val="uk-UA"/>
        </w:rPr>
        <w:t xml:space="preserve">Види порушень та санкції за них, установлені Договором: </w:t>
      </w:r>
    </w:p>
    <w:p w:rsidR="00ED18B3" w:rsidRPr="00A850EA" w:rsidRDefault="00ED18B3" w:rsidP="00ED18B3">
      <w:pPr>
        <w:jc w:val="both"/>
        <w:rPr>
          <w:lang w:val="uk-UA"/>
        </w:rPr>
      </w:pPr>
      <w:r w:rsidRPr="00A850EA">
        <w:t xml:space="preserve">- </w:t>
      </w:r>
      <w:r w:rsidRPr="00A850EA">
        <w:rPr>
          <w:lang w:val="uk-UA"/>
        </w:rPr>
        <w:t>за несвоєчасну поставку товару</w:t>
      </w:r>
      <w:r w:rsidRPr="00A850EA">
        <w:rPr>
          <w:b/>
          <w:lang w:val="uk-UA"/>
        </w:rPr>
        <w:t xml:space="preserve">, </w:t>
      </w:r>
      <w:r w:rsidRPr="00A850EA">
        <w:rPr>
          <w:lang w:val="uk-UA"/>
        </w:rPr>
        <w:t>Продавець сплачує Покупцю пеню за весь період прострочення поставки товару у розмі</w:t>
      </w:r>
      <w:proofErr w:type="gramStart"/>
      <w:r w:rsidRPr="00A850EA">
        <w:rPr>
          <w:lang w:val="uk-UA"/>
        </w:rPr>
        <w:t>р</w:t>
      </w:r>
      <w:proofErr w:type="gramEnd"/>
      <w:r w:rsidRPr="00A850EA">
        <w:rPr>
          <w:lang w:val="uk-UA"/>
        </w:rPr>
        <w:t xml:space="preserve">і  0,1 % від вартості не отриманого вчасно товару за кожен день </w:t>
      </w:r>
      <w:proofErr w:type="spellStart"/>
      <w:r w:rsidRPr="00A850EA">
        <w:rPr>
          <w:lang w:val="uk-UA"/>
        </w:rPr>
        <w:t>прострочки</w:t>
      </w:r>
      <w:proofErr w:type="spellEnd"/>
      <w:r w:rsidRPr="00A850EA">
        <w:rPr>
          <w:lang w:val="uk-UA"/>
        </w:rPr>
        <w:t>, а за прострочення понад тридцять днів додатково стягується штраф у розмірі семи відсотків вказаної вартості.</w:t>
      </w:r>
    </w:p>
    <w:p w:rsidR="00ED18B3" w:rsidRPr="00A850EA" w:rsidRDefault="00ED18B3" w:rsidP="00ED18B3">
      <w:pPr>
        <w:jc w:val="both"/>
        <w:rPr>
          <w:lang w:val="uk-UA"/>
        </w:rPr>
      </w:pPr>
      <w:r w:rsidRPr="00A850EA">
        <w:rPr>
          <w:lang w:val="uk-UA"/>
        </w:rPr>
        <w:t>- за постачання товарів неналежної якості, некомплектних товарів</w:t>
      </w:r>
      <w:r w:rsidRPr="00A850EA">
        <w:rPr>
          <w:b/>
          <w:lang w:val="uk-UA"/>
        </w:rPr>
        <w:t xml:space="preserve"> </w:t>
      </w:r>
      <w:r w:rsidRPr="00A850EA">
        <w:rPr>
          <w:lang w:val="uk-UA"/>
        </w:rPr>
        <w:t>Продавець, у будь-якому випадку, сплачує Покупцю штраф у розмірі 20 % від вартості поставленого неякісного (некомплектного) товару, при цьому власними силами та засобами замінює неякісний товар.</w:t>
      </w:r>
    </w:p>
    <w:p w:rsidR="00ED18B3" w:rsidRPr="00A850EA" w:rsidRDefault="00ED18B3" w:rsidP="00ED18B3">
      <w:pPr>
        <w:jc w:val="both"/>
        <w:rPr>
          <w:lang w:val="uk-UA"/>
        </w:rPr>
      </w:pPr>
      <w:r w:rsidRPr="00A850EA">
        <w:rPr>
          <w:lang w:val="uk-UA"/>
        </w:rPr>
        <w:lastRenderedPageBreak/>
        <w:t xml:space="preserve"> - у разі постачання товарів на умовах, які не відповідають умовам, передбаченими умовами цього договору (товар</w:t>
      </w:r>
      <w:r w:rsidRPr="00A850EA">
        <w:rPr>
          <w:b/>
          <w:lang w:val="uk-UA"/>
        </w:rPr>
        <w:t xml:space="preserve"> </w:t>
      </w:r>
      <w:r w:rsidRPr="00A850EA">
        <w:rPr>
          <w:lang w:val="uk-UA"/>
        </w:rPr>
        <w:t>постачається за рахунок та транспортом Продавця на склади Покупця</w:t>
      </w:r>
      <w:r w:rsidRPr="00A850EA">
        <w:rPr>
          <w:b/>
          <w:lang w:val="uk-UA"/>
        </w:rPr>
        <w:t xml:space="preserve"> </w:t>
      </w:r>
      <w:r w:rsidRPr="00A850EA">
        <w:rPr>
          <w:lang w:val="uk-UA"/>
        </w:rPr>
        <w:t>на умовах DDP (згідно ІНКОТЕРМС 2000), Продавець сплачує</w:t>
      </w:r>
      <w:r w:rsidRPr="00A850EA">
        <w:rPr>
          <w:b/>
          <w:lang w:val="uk-UA"/>
        </w:rPr>
        <w:t xml:space="preserve"> </w:t>
      </w:r>
      <w:r w:rsidRPr="00A850EA">
        <w:rPr>
          <w:lang w:val="uk-UA"/>
        </w:rPr>
        <w:t>Покупцю штраф у розмірі 10% від вартості поставленого товару,</w:t>
      </w:r>
      <w:r w:rsidRPr="00A850EA">
        <w:rPr>
          <w:b/>
          <w:lang w:val="uk-UA"/>
        </w:rPr>
        <w:t xml:space="preserve"> </w:t>
      </w:r>
      <w:r w:rsidRPr="00A850EA">
        <w:rPr>
          <w:lang w:val="uk-UA"/>
        </w:rPr>
        <w:t>умови постачання</w:t>
      </w:r>
      <w:r w:rsidRPr="00A850EA">
        <w:rPr>
          <w:b/>
          <w:lang w:val="uk-UA"/>
        </w:rPr>
        <w:t xml:space="preserve"> </w:t>
      </w:r>
      <w:r w:rsidRPr="00A850EA">
        <w:rPr>
          <w:lang w:val="uk-UA"/>
        </w:rPr>
        <w:t>якого не відповідають умовам, передбаченими умовами цього Договору</w:t>
      </w:r>
    </w:p>
    <w:p w:rsidR="00ED18B3" w:rsidRPr="00A850EA" w:rsidRDefault="00ED18B3" w:rsidP="00ED18B3">
      <w:pPr>
        <w:jc w:val="both"/>
        <w:rPr>
          <w:lang w:val="uk-UA"/>
        </w:rPr>
      </w:pPr>
      <w:r w:rsidRPr="00A850EA">
        <w:rPr>
          <w:lang w:val="uk-UA"/>
        </w:rPr>
        <w:t xml:space="preserve">У разі прострочення виконання зобов’язань по даному Договору, винна у простроченні сторона виплачує іншій пеню у розмірі облікової ставки Національного банку України, яка діяла у період, за який нараховується пеня, за кожен день прострочення.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A850EA">
        <w:rPr>
          <w:lang w:val="uk-UA"/>
        </w:rPr>
        <w:t xml:space="preserve">У разі відмови Продавця від виконання Договору Покупець має право в односторонньому порядку розірвати договір.  </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sidRPr="00A850EA">
        <w:rPr>
          <w:b/>
          <w:lang w:val="uk-UA"/>
        </w:rPr>
        <w:t>Інші умови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bookmarkStart w:id="2" w:name="103"/>
      <w:bookmarkStart w:id="3" w:name="106"/>
      <w:bookmarkEnd w:id="2"/>
      <w:bookmarkEnd w:id="3"/>
      <w:r w:rsidRPr="00A850EA">
        <w:rPr>
          <w:lang w:val="uk-UA"/>
        </w:rPr>
        <w:t>Будь-які зміни і доповнення до Договору набувають сили після їх письмового підтвердження обома Сторонами.</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Після підписання цього Договору всі попередні переговори за ним, листування, попередні угоди з питань, що так чи інакше стосуються цього Договору, втрачають юридичну силу.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При зміні реквізитів будь-яка Сторона Договору не пізніше ніж за 3 /три/ календарних днів письмово повідомляє про це іншу Сторону.</w:t>
      </w:r>
    </w:p>
    <w:p w:rsidR="00ED18B3" w:rsidRPr="00A850EA" w:rsidRDefault="00ED18B3" w:rsidP="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A850EA">
        <w:rPr>
          <w:lang w:val="uk-UA"/>
        </w:rPr>
        <w:t>Відповідно до положень частини п’ятої статті 40 Закону України «Про здійснення державних закупівель» істотні умови договору про закупівлю не можуть змінюватися  після його підписання до виконання зобов'язань сторонами у повному обсязі, крім випадків:</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зменшення обсягів закупівлі, зокрема з урахуванням фактичного обсягу видатків зменшення обсягів закупівлі, зокрема з урахуванням фактичного обсягу видатків замовника;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зміни ціни за одиницю товару не більш як на 10 відсотків у разі коливання ціни такого товару на ринку за умови, що зазначена зміна не призведе до збільшення суми, визначеної в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покращення якості предмета закупівлі за умови, що таке покращення не призведе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 xml:space="preserve">продовження строку дії договору та виконання зобов'язань щодо передачі товару, виконання робіт, надання послуг у разі виникнення документально підтверджених об'єктивних обставин, що спричинили таке продовження, у тому числі форс-мажорних обставин, затримки фінансування витрат замовника за умови, що такі зміни не призведуть до збільшення суми, визначеної у договорі; </w:t>
      </w:r>
    </w:p>
    <w:p w:rsidR="00ED18B3" w:rsidRPr="00A850EA" w:rsidRDefault="00ED18B3" w:rsidP="00ED18B3">
      <w:pPr>
        <w:numPr>
          <w:ilvl w:val="0"/>
          <w:numId w:val="4"/>
        </w:numPr>
        <w:tabs>
          <w:tab w:val="num" w:pos="142"/>
        </w:tabs>
        <w:ind w:left="142" w:firstLine="0"/>
        <w:jc w:val="both"/>
        <w:rPr>
          <w:lang w:val="uk-UA"/>
        </w:rPr>
      </w:pPr>
      <w:r w:rsidRPr="00A850EA">
        <w:rPr>
          <w:lang w:val="uk-UA"/>
        </w:rPr>
        <w:t>зміни умов у зв'язку із застосуванням положень частини шостої статті 40 Закону,  а саме: дія договору про закупівлю може продовжуватися на строк, достатній для проведення процедури закупівлі на початку наступного року, в обсязі, що не перевищує 20 відсотків суми, визначеної у договорі, укладеному в попередньому році, якщо видатки на цю мету затверджено в установленому порядку.</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узгодженої зміни ціни в бік зменшення (без зміни кількості (обсягу) та якості товарів, робіт і послуг);</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ціни у зв'язку із зміною ставок податків і зборів пропорційно до змін таких ставок;</w:t>
      </w:r>
    </w:p>
    <w:p w:rsidR="00ED18B3" w:rsidRPr="00A850EA" w:rsidRDefault="00ED18B3" w:rsidP="00ED18B3">
      <w:pPr>
        <w:numPr>
          <w:ilvl w:val="0"/>
          <w:numId w:val="4"/>
        </w:numPr>
        <w:tabs>
          <w:tab w:val="num" w:pos="142"/>
          <w:tab w:val="num" w:pos="567"/>
        </w:tabs>
        <w:ind w:left="142" w:firstLine="0"/>
        <w:jc w:val="both"/>
        <w:rPr>
          <w:szCs w:val="28"/>
          <w:lang w:val="uk-UA"/>
        </w:rPr>
      </w:pPr>
      <w:r w:rsidRPr="00A850EA">
        <w:rPr>
          <w:szCs w:val="28"/>
          <w:lang w:val="uk-UA"/>
        </w:rPr>
        <w:t>зміни встановленого згідно із законодавством органами державної статистики індексу інфляції, зміни курсу іноземної валюти у разі встановлення в договорі про закупівлю порядку зміни ціни залежно від зміни такого курсу, зміни біржових котирувань, регульованих цін (тарифів) і нормативів, які застосовуються в договорі про закупівлю</w:t>
      </w:r>
      <w:r w:rsidR="00BF262D" w:rsidRPr="00A850EA">
        <w:rPr>
          <w:szCs w:val="28"/>
          <w:lang w:val="uk-UA"/>
        </w:rPr>
        <w:t xml:space="preserve"> (за такою схемою:</w:t>
      </w:r>
    </w:p>
    <w:p w:rsidR="00BF262D" w:rsidRPr="00A850EA" w:rsidRDefault="00BF262D" w:rsidP="00BF262D">
      <w:pPr>
        <w:jc w:val="both"/>
        <w:rPr>
          <w:lang w:val="uk-UA"/>
        </w:rPr>
      </w:pPr>
      <w:r w:rsidRPr="00A850EA">
        <w:rPr>
          <w:lang w:val="uk-UA"/>
        </w:rPr>
        <w:t xml:space="preserve">Ц=   Ц1*курс n /курс 1, </w:t>
      </w:r>
    </w:p>
    <w:p w:rsidR="00BF262D" w:rsidRPr="00A850EA" w:rsidRDefault="00BF262D" w:rsidP="00BF262D">
      <w:pPr>
        <w:jc w:val="both"/>
        <w:rPr>
          <w:lang w:val="uk-UA"/>
        </w:rPr>
      </w:pPr>
      <w:r w:rsidRPr="00A850EA">
        <w:rPr>
          <w:lang w:val="uk-UA"/>
        </w:rPr>
        <w:t>Ц – змінена ціна за одиницю товару;</w:t>
      </w:r>
    </w:p>
    <w:p w:rsidR="00BF262D" w:rsidRPr="00A850EA" w:rsidRDefault="00BF262D" w:rsidP="00BF262D">
      <w:pPr>
        <w:jc w:val="both"/>
        <w:rPr>
          <w:lang w:val="uk-UA"/>
        </w:rPr>
      </w:pPr>
      <w:r w:rsidRPr="00A850EA">
        <w:rPr>
          <w:lang w:val="uk-UA"/>
        </w:rPr>
        <w:t>Ц1 – ціна згідно пропозиції конкурсних торгів;</w:t>
      </w:r>
    </w:p>
    <w:p w:rsidR="00BF262D" w:rsidRPr="00A850EA" w:rsidRDefault="00BF262D" w:rsidP="00BF262D">
      <w:pPr>
        <w:jc w:val="both"/>
        <w:rPr>
          <w:lang w:val="uk-UA"/>
        </w:rPr>
      </w:pPr>
      <w:r w:rsidRPr="00A850EA">
        <w:rPr>
          <w:lang w:val="uk-UA"/>
        </w:rPr>
        <w:t xml:space="preserve">Курс n – поточний курс долара США; </w:t>
      </w:r>
    </w:p>
    <w:p w:rsidR="00ED18B3" w:rsidRPr="00A850EA" w:rsidRDefault="00BF262D" w:rsidP="00BF262D">
      <w:pPr>
        <w:jc w:val="both"/>
        <w:rPr>
          <w:lang w:val="uk-UA"/>
        </w:rPr>
      </w:pPr>
      <w:r w:rsidRPr="00A850EA">
        <w:rPr>
          <w:lang w:val="uk-UA"/>
        </w:rPr>
        <w:t>Курс 1 – курс станом на дату подання пропозиції конкурсних торгів;</w:t>
      </w:r>
    </w:p>
    <w:p w:rsidR="004C4B7B" w:rsidRPr="00A850EA" w:rsidRDefault="004C4B7B" w:rsidP="00ED18B3">
      <w:pPr>
        <w:rPr>
          <w:bCs/>
          <w:lang w:val="uk-UA"/>
        </w:rPr>
      </w:pPr>
    </w:p>
    <w:p w:rsidR="00ED18B3" w:rsidRPr="00A850EA" w:rsidRDefault="00ED18B3" w:rsidP="00ED18B3">
      <w:pPr>
        <w:rPr>
          <w:rFonts w:asciiTheme="minorHAnsi" w:hAnsiTheme="minorHAnsi"/>
          <w:bCs/>
          <w:lang w:val="uk-UA"/>
        </w:rPr>
      </w:pPr>
      <w:r w:rsidRPr="00A850EA">
        <w:rPr>
          <w:bCs/>
          <w:lang w:val="uk-UA"/>
        </w:rPr>
        <w:t>З</w:t>
      </w:r>
      <w:r w:rsidRPr="00A850EA">
        <w:rPr>
          <w:rFonts w:ascii="Centaur" w:hAnsi="Centaur"/>
          <w:bCs/>
          <w:lang w:val="uk-UA"/>
        </w:rPr>
        <w:t xml:space="preserve"> </w:t>
      </w:r>
      <w:r w:rsidRPr="00A850EA">
        <w:rPr>
          <w:bCs/>
          <w:lang w:val="uk-UA"/>
        </w:rPr>
        <w:t>істотними</w:t>
      </w:r>
      <w:r w:rsidRPr="00A850EA">
        <w:rPr>
          <w:rFonts w:ascii="Centaur" w:hAnsi="Centaur"/>
          <w:bCs/>
          <w:lang w:val="uk-UA"/>
        </w:rPr>
        <w:t xml:space="preserve"> </w:t>
      </w:r>
      <w:r w:rsidRPr="00A850EA">
        <w:rPr>
          <w:bCs/>
          <w:lang w:val="uk-UA"/>
        </w:rPr>
        <w:t>умовами</w:t>
      </w:r>
      <w:r w:rsidRPr="00A850EA">
        <w:rPr>
          <w:rFonts w:ascii="Centaur" w:hAnsi="Centaur"/>
          <w:bCs/>
          <w:lang w:val="uk-UA"/>
        </w:rPr>
        <w:t xml:space="preserve"> </w:t>
      </w:r>
      <w:r w:rsidRPr="00A850EA">
        <w:rPr>
          <w:bCs/>
          <w:lang w:val="uk-UA"/>
        </w:rPr>
        <w:t>договору</w:t>
      </w:r>
      <w:r w:rsidRPr="00A850EA">
        <w:rPr>
          <w:rFonts w:ascii="Centaur" w:hAnsi="Centaur"/>
          <w:bCs/>
          <w:lang w:val="uk-UA"/>
        </w:rPr>
        <w:t xml:space="preserve"> </w:t>
      </w:r>
      <w:r w:rsidRPr="00A850EA">
        <w:rPr>
          <w:bCs/>
          <w:lang w:val="uk-UA"/>
        </w:rPr>
        <w:t>погоджуюся</w:t>
      </w:r>
      <w:r w:rsidRPr="00A850EA">
        <w:rPr>
          <w:rFonts w:ascii="Centaur" w:hAnsi="Centaur"/>
          <w:bCs/>
          <w:lang w:val="uk-UA"/>
        </w:rPr>
        <w:t>.</w:t>
      </w:r>
    </w:p>
    <w:p w:rsidR="001B7220" w:rsidRPr="00A850EA" w:rsidRDefault="001B7220" w:rsidP="001B7220">
      <w:pPr>
        <w:jc w:val="both"/>
        <w:rPr>
          <w:bCs/>
          <w:lang w:val="uk-UA"/>
        </w:rPr>
      </w:pPr>
      <w:r w:rsidRPr="00A850EA">
        <w:rPr>
          <w:bCs/>
          <w:lang w:val="uk-UA"/>
        </w:rPr>
        <w:t xml:space="preserve">Зазначений проект договору не є остаточними і вичерпними, і може бути доповнений і скоригований під час укладання договору з учасником-переможцем торгів в залежності від специфіки предмету, характеру, інших умов конкретного договору. Замовник залишає за собою </w:t>
      </w:r>
      <w:r w:rsidRPr="00A850EA">
        <w:rPr>
          <w:bCs/>
          <w:lang w:val="uk-UA"/>
        </w:rPr>
        <w:lastRenderedPageBreak/>
        <w:t>право змінювати основні вимоги до договору у випадку зміни діючого цивільного, господарського законодавства і законодавства щодо закупівель за державні кошти.</w:t>
      </w:r>
    </w:p>
    <w:p w:rsidR="00ED18B3" w:rsidRPr="00A850EA" w:rsidRDefault="00ED18B3" w:rsidP="00ED18B3">
      <w:pPr>
        <w:jc w:val="both"/>
        <w:rPr>
          <w:rFonts w:ascii="Calibri" w:hAnsi="Calibri"/>
          <w:bCs/>
          <w:iCs/>
          <w:lang w:val="uk-UA"/>
        </w:rPr>
      </w:pPr>
      <w:r w:rsidRPr="00A850EA">
        <w:rPr>
          <w:bCs/>
          <w:iCs/>
          <w:lang w:val="uk-UA"/>
        </w:rPr>
        <w:t>Посада</w:t>
      </w:r>
      <w:r w:rsidRPr="00A850EA">
        <w:rPr>
          <w:rFonts w:ascii="Centaur" w:hAnsi="Centaur"/>
          <w:bCs/>
          <w:iCs/>
          <w:lang w:val="uk-UA"/>
        </w:rPr>
        <w:t xml:space="preserve">, </w:t>
      </w:r>
      <w:r w:rsidRPr="00A850EA">
        <w:rPr>
          <w:bCs/>
          <w:iCs/>
          <w:lang w:val="uk-UA"/>
        </w:rPr>
        <w:t>прізвище</w:t>
      </w:r>
      <w:r w:rsidRPr="00A850EA">
        <w:rPr>
          <w:rFonts w:ascii="Centaur" w:hAnsi="Centaur"/>
          <w:bCs/>
          <w:iCs/>
          <w:lang w:val="uk-UA"/>
        </w:rPr>
        <w:t xml:space="preserve">, </w:t>
      </w:r>
      <w:r w:rsidRPr="00A850EA">
        <w:rPr>
          <w:bCs/>
          <w:iCs/>
          <w:lang w:val="uk-UA"/>
        </w:rPr>
        <w:t>ініціали</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уповноваженої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 xml:space="preserve">, </w:t>
      </w:r>
      <w:r w:rsidRPr="00A850EA">
        <w:rPr>
          <w:bCs/>
          <w:iCs/>
          <w:lang w:val="uk-UA"/>
        </w:rPr>
        <w:t>засвідчені</w:t>
      </w:r>
      <w:r w:rsidRPr="00A850EA">
        <w:rPr>
          <w:rFonts w:ascii="Centaur" w:hAnsi="Centaur"/>
          <w:bCs/>
          <w:iCs/>
          <w:lang w:val="uk-UA"/>
        </w:rPr>
        <w:t xml:space="preserve"> </w:t>
      </w:r>
      <w:r w:rsidRPr="00A850EA">
        <w:rPr>
          <w:bCs/>
          <w:iCs/>
          <w:lang w:val="uk-UA"/>
        </w:rPr>
        <w:t>печаткою</w:t>
      </w:r>
      <w:r w:rsidRPr="00A850EA">
        <w:rPr>
          <w:rFonts w:ascii="Centaur" w:hAnsi="Centaur"/>
          <w:lang w:val="uk-UA"/>
        </w:rPr>
        <w:t xml:space="preserve"> </w:t>
      </w:r>
      <w:r w:rsidRPr="00A850EA">
        <w:rPr>
          <w:lang w:val="uk-UA"/>
        </w:rPr>
        <w:t>учасника</w:t>
      </w:r>
      <w:r w:rsidRPr="00A850EA">
        <w:rPr>
          <w:rFonts w:ascii="Centaur" w:hAnsi="Centaur"/>
          <w:bCs/>
          <w:iCs/>
          <w:lang w:val="uk-UA"/>
        </w:rPr>
        <w:t xml:space="preserve"> </w:t>
      </w:r>
      <w:r w:rsidRPr="00A850EA">
        <w:rPr>
          <w:bCs/>
          <w:iCs/>
          <w:lang w:val="uk-UA"/>
        </w:rPr>
        <w:t>або</w:t>
      </w:r>
      <w:r w:rsidRPr="00A850EA">
        <w:rPr>
          <w:rFonts w:ascii="Centaur" w:hAnsi="Centaur"/>
          <w:bCs/>
          <w:iCs/>
          <w:lang w:val="uk-UA"/>
        </w:rPr>
        <w:t xml:space="preserve"> </w:t>
      </w:r>
      <w:r w:rsidRPr="00A850EA">
        <w:rPr>
          <w:bCs/>
          <w:iCs/>
          <w:lang w:val="uk-UA"/>
        </w:rPr>
        <w:t>П</w:t>
      </w:r>
      <w:r w:rsidRPr="00A850EA">
        <w:rPr>
          <w:rFonts w:ascii="Centaur" w:hAnsi="Centaur"/>
          <w:bCs/>
          <w:iCs/>
          <w:lang w:val="uk-UA"/>
        </w:rPr>
        <w:t>.</w:t>
      </w:r>
      <w:r w:rsidRPr="00A850EA">
        <w:rPr>
          <w:bCs/>
          <w:iCs/>
          <w:lang w:val="uk-UA"/>
        </w:rPr>
        <w:t>І</w:t>
      </w:r>
      <w:r w:rsidRPr="00A850EA">
        <w:rPr>
          <w:rFonts w:ascii="Centaur" w:hAnsi="Centaur"/>
          <w:bCs/>
          <w:iCs/>
          <w:lang w:val="uk-UA"/>
        </w:rPr>
        <w:t>.</w:t>
      </w:r>
      <w:r w:rsidRPr="00A850EA">
        <w:rPr>
          <w:bCs/>
          <w:iCs/>
          <w:lang w:val="uk-UA"/>
        </w:rPr>
        <w:t>Б</w:t>
      </w:r>
      <w:r w:rsidRPr="00A850EA">
        <w:rPr>
          <w:rFonts w:ascii="Centaur" w:hAnsi="Centaur"/>
          <w:bCs/>
          <w:iCs/>
          <w:lang w:val="uk-UA"/>
        </w:rPr>
        <w:t xml:space="preserve">. </w:t>
      </w:r>
      <w:r w:rsidRPr="00A850EA">
        <w:rPr>
          <w:bCs/>
          <w:iCs/>
          <w:lang w:val="uk-UA"/>
        </w:rPr>
        <w:t>та</w:t>
      </w:r>
      <w:r w:rsidRPr="00A850EA">
        <w:rPr>
          <w:rFonts w:ascii="Centaur" w:hAnsi="Centaur"/>
          <w:bCs/>
          <w:iCs/>
          <w:lang w:val="uk-UA"/>
        </w:rPr>
        <w:t xml:space="preserve"> </w:t>
      </w:r>
      <w:r w:rsidRPr="00A850EA">
        <w:rPr>
          <w:bCs/>
          <w:iCs/>
          <w:lang w:val="uk-UA"/>
        </w:rPr>
        <w:t>підпис</w:t>
      </w:r>
      <w:r w:rsidRPr="00A850EA">
        <w:rPr>
          <w:rFonts w:ascii="Centaur" w:hAnsi="Centaur"/>
          <w:bCs/>
          <w:iCs/>
          <w:lang w:val="uk-UA"/>
        </w:rPr>
        <w:t xml:space="preserve"> </w:t>
      </w:r>
      <w:r w:rsidRPr="00A850EA">
        <w:rPr>
          <w:bCs/>
          <w:iCs/>
          <w:lang w:val="uk-UA"/>
        </w:rPr>
        <w:t>учасника</w:t>
      </w:r>
      <w:r w:rsidRPr="00A850EA">
        <w:rPr>
          <w:rFonts w:ascii="Centaur" w:hAnsi="Centaur"/>
          <w:bCs/>
          <w:iCs/>
          <w:lang w:val="uk-UA"/>
        </w:rPr>
        <w:t>-</w:t>
      </w:r>
      <w:r w:rsidRPr="00A850EA">
        <w:rPr>
          <w:bCs/>
          <w:iCs/>
          <w:lang w:val="uk-UA"/>
        </w:rPr>
        <w:t>фізичної</w:t>
      </w:r>
      <w:r w:rsidRPr="00A850EA">
        <w:rPr>
          <w:rFonts w:ascii="Centaur" w:hAnsi="Centaur"/>
          <w:bCs/>
          <w:iCs/>
          <w:lang w:val="uk-UA"/>
        </w:rPr>
        <w:t xml:space="preserve"> </w:t>
      </w:r>
      <w:r w:rsidRPr="00A850EA">
        <w:rPr>
          <w:bCs/>
          <w:iCs/>
          <w:lang w:val="uk-UA"/>
        </w:rPr>
        <w:t>особи</w:t>
      </w:r>
      <w:r w:rsidRPr="00A850EA">
        <w:rPr>
          <w:rFonts w:ascii="Centaur" w:hAnsi="Centaur"/>
          <w:bCs/>
          <w:iCs/>
          <w:lang w:val="uk-UA"/>
        </w:rPr>
        <w:t>.</w:t>
      </w:r>
    </w:p>
    <w:p w:rsidR="00ED18B3" w:rsidRPr="00A850EA" w:rsidRDefault="00ED18B3" w:rsidP="005867A9">
      <w:pPr>
        <w:pStyle w:val="a3"/>
        <w:spacing w:before="0" w:beforeAutospacing="0" w:after="0" w:afterAutospacing="0"/>
        <w:jc w:val="right"/>
        <w:rPr>
          <w:lang w:val="uk-UA"/>
        </w:rPr>
      </w:pPr>
      <w:r w:rsidRPr="00A850EA">
        <w:rPr>
          <w:lang w:val="uk-UA"/>
        </w:rPr>
        <w:t xml:space="preserve">додаток </w:t>
      </w:r>
      <w:r w:rsidRPr="00A850EA">
        <w:rPr>
          <w:b/>
          <w:lang w:val="uk-UA"/>
        </w:rPr>
        <w:t>№7</w:t>
      </w:r>
      <w:r w:rsidRPr="00A850EA">
        <w:rPr>
          <w:lang w:val="uk-UA"/>
        </w:rPr>
        <w:t xml:space="preserve"> до документації конкурсних торгів</w:t>
      </w:r>
    </w:p>
    <w:p w:rsidR="00ED18B3" w:rsidRPr="00A850EA" w:rsidRDefault="00ED18B3" w:rsidP="00ED18B3">
      <w:pPr>
        <w:ind w:left="720" w:right="22"/>
        <w:jc w:val="center"/>
        <w:rPr>
          <w:b/>
          <w:lang w:val="uk-UA"/>
        </w:rPr>
      </w:pPr>
      <w:r w:rsidRPr="00A850EA">
        <w:rPr>
          <w:b/>
          <w:lang w:val="uk-UA"/>
        </w:rPr>
        <w:t>Форма цінової пропозиції учасника конкурсного торгу :</w:t>
      </w:r>
    </w:p>
    <w:p w:rsidR="00ED18B3" w:rsidRPr="00A850EA" w:rsidRDefault="00ED18B3" w:rsidP="00ED18B3">
      <w:pPr>
        <w:tabs>
          <w:tab w:val="left" w:pos="0"/>
          <w:tab w:val="center" w:pos="4153"/>
          <w:tab w:val="right" w:pos="8306"/>
        </w:tabs>
        <w:ind w:firstLine="567"/>
        <w:jc w:val="both"/>
        <w:rPr>
          <w:lang w:val="uk-UA"/>
        </w:rPr>
      </w:pPr>
    </w:p>
    <w:p w:rsidR="00ED18B3" w:rsidRPr="00A850EA" w:rsidRDefault="00ED18B3" w:rsidP="00ED18B3">
      <w:pPr>
        <w:tabs>
          <w:tab w:val="left" w:pos="0"/>
          <w:tab w:val="center" w:pos="4153"/>
          <w:tab w:val="right" w:pos="8306"/>
        </w:tabs>
        <w:jc w:val="both"/>
        <w:rPr>
          <w:lang w:val="uk-UA"/>
        </w:rPr>
      </w:pPr>
      <w:r w:rsidRPr="00A850EA">
        <w:rPr>
          <w:lang w:val="uk-UA"/>
        </w:rPr>
        <w:t xml:space="preserve">Ми, </w:t>
      </w:r>
      <w:r w:rsidRPr="00A850EA">
        <w:rPr>
          <w:u w:val="single"/>
          <w:lang w:val="uk-UA"/>
        </w:rPr>
        <w:t>(назва Учасника)</w:t>
      </w:r>
      <w:r w:rsidRPr="00A850EA">
        <w:rPr>
          <w:lang w:val="uk-UA"/>
        </w:rPr>
        <w:t xml:space="preserve">, подаємо свою пропозицію конкурсних торгів щодо участі у торгах на закупівлю </w:t>
      </w:r>
      <w:r w:rsidRPr="00A850EA">
        <w:rPr>
          <w:u w:val="single"/>
          <w:lang w:val="uk-UA"/>
        </w:rPr>
        <w:t>(найменування предмету закупівлі)</w:t>
      </w:r>
      <w:r w:rsidRPr="00A850EA">
        <w:rPr>
          <w:lang w:val="uk-UA"/>
        </w:rPr>
        <w:t xml:space="preserve"> згідно з вимогами документації конкурсних торгів Замовника.</w:t>
      </w:r>
    </w:p>
    <w:tbl>
      <w:tblPr>
        <w:tblStyle w:val="aa"/>
        <w:tblW w:w="10456" w:type="dxa"/>
        <w:tblLook w:val="04A0" w:firstRow="1" w:lastRow="0" w:firstColumn="1" w:lastColumn="0" w:noHBand="0" w:noVBand="1"/>
      </w:tblPr>
      <w:tblGrid>
        <w:gridCol w:w="7054"/>
        <w:gridCol w:w="3402"/>
      </w:tblGrid>
      <w:tr w:rsidR="00A850EA" w:rsidRPr="00A850EA" w:rsidTr="004F3EC0">
        <w:tc>
          <w:tcPr>
            <w:tcW w:w="7054" w:type="dxa"/>
          </w:tcPr>
          <w:p w:rsidR="004F3EC0" w:rsidRPr="00A850EA" w:rsidRDefault="004F3EC0" w:rsidP="004F3EC0">
            <w:pPr>
              <w:jc w:val="both"/>
              <w:rPr>
                <w:lang w:val="uk-UA"/>
              </w:rPr>
            </w:pPr>
            <w:r w:rsidRPr="00A850EA">
              <w:rPr>
                <w:lang w:val="uk-UA"/>
              </w:rPr>
              <w:t>Місцезнаходження</w:t>
            </w:r>
            <w:r w:rsidRPr="00A850EA">
              <w:rPr>
                <w:rFonts w:ascii="Calisto MT" w:hAnsi="Calisto MT"/>
                <w:lang w:val="uk-UA"/>
              </w:rPr>
              <w:t xml:space="preserve"> </w:t>
            </w:r>
            <w:r w:rsidRPr="00A850EA">
              <w:rPr>
                <w:lang w:val="uk-UA"/>
              </w:rPr>
              <w:t xml:space="preserve">учасника </w:t>
            </w:r>
          </w:p>
          <w:p w:rsidR="004F3EC0" w:rsidRPr="00A850EA" w:rsidRDefault="004F3EC0" w:rsidP="004F3EC0">
            <w:pPr>
              <w:jc w:val="both"/>
              <w:rPr>
                <w:rFonts w:asciiTheme="minorHAnsi" w:hAnsiTheme="minorHAnsi"/>
                <w:lang w:val="uk-UA"/>
              </w:rPr>
            </w:pPr>
            <w:r w:rsidRPr="00A850EA">
              <w:rPr>
                <w:lang w:val="uk-UA"/>
              </w:rPr>
              <w:t>(юридична та фактична адреса: країна, індекс, область,район, населений пункт, вулиця, будинок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tabs>
                <w:tab w:val="left" w:pos="0"/>
              </w:tabs>
              <w:rPr>
                <w:lang w:val="uk-UA"/>
              </w:rPr>
            </w:pPr>
            <w:r w:rsidRPr="00A850EA">
              <w:rPr>
                <w:lang w:val="uk-UA"/>
              </w:rPr>
              <w:t xml:space="preserve">Телефон, факс:    </w:t>
            </w:r>
          </w:p>
          <w:p w:rsidR="004F3EC0" w:rsidRPr="00A850EA" w:rsidRDefault="004F3EC0" w:rsidP="004F3EC0">
            <w:pPr>
              <w:tabs>
                <w:tab w:val="left" w:pos="0"/>
                <w:tab w:val="center" w:pos="4153"/>
                <w:tab w:val="right" w:pos="8306"/>
              </w:tabs>
              <w:jc w:val="both"/>
              <w:rPr>
                <w:lang w:val="uk-UA"/>
              </w:rPr>
            </w:pPr>
            <w:r w:rsidRPr="00A850EA">
              <w:rPr>
                <w:lang w:val="uk-UA"/>
              </w:rPr>
              <w:t>Електронна   пошта</w:t>
            </w:r>
            <w:r w:rsidR="003613EA" w:rsidRPr="00A850EA">
              <w:rPr>
                <w:lang w:val="uk-UA"/>
              </w:rPr>
              <w:t xml:space="preserve"> учасника</w:t>
            </w:r>
            <w:r w:rsidR="007D51D3" w:rsidRPr="00A850EA">
              <w:t xml:space="preserve"> </w:t>
            </w:r>
            <w:r w:rsidR="007D51D3" w:rsidRPr="00A850EA">
              <w:rPr>
                <w:lang w:val="uk-UA"/>
              </w:rPr>
              <w:t>для взаємодії з комітетом з конкурсних торгів</w:t>
            </w:r>
            <w:r w:rsidRPr="00A850EA">
              <w:rPr>
                <w:lang w:val="uk-UA"/>
              </w:rPr>
              <w:t>:</w:t>
            </w:r>
          </w:p>
          <w:p w:rsidR="003613EA" w:rsidRPr="00A850EA" w:rsidRDefault="003613EA" w:rsidP="004F3EC0">
            <w:pPr>
              <w:tabs>
                <w:tab w:val="left" w:pos="0"/>
                <w:tab w:val="center" w:pos="4153"/>
                <w:tab w:val="right" w:pos="8306"/>
              </w:tabs>
              <w:jc w:val="both"/>
              <w:rPr>
                <w:lang w:val="uk-UA"/>
              </w:rPr>
            </w:pPr>
            <w:r w:rsidRPr="00A850EA">
              <w:rPr>
                <w:lang w:val="uk-UA"/>
              </w:rPr>
              <w:t>Електронна пошта для обміну податковими накладними (у разі сплати ПДВ)</w:t>
            </w:r>
          </w:p>
          <w:p w:rsidR="004F3EC0" w:rsidRPr="00A850EA" w:rsidRDefault="004F3EC0" w:rsidP="004F3EC0">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eastAsia="he-IL" w:bidi="he-IL"/>
              </w:rPr>
            </w:pPr>
            <w:r w:rsidRPr="00A850EA">
              <w:rPr>
                <w:lang w:val="uk-UA" w:eastAsia="he-IL" w:bidi="he-IL"/>
              </w:rPr>
              <w:t xml:space="preserve">Відомості про керівника </w:t>
            </w:r>
          </w:p>
          <w:p w:rsidR="004F3EC0" w:rsidRPr="00A850EA" w:rsidRDefault="004F3EC0" w:rsidP="004F3EC0">
            <w:pPr>
              <w:widowControl w:val="0"/>
              <w:autoSpaceDE w:val="0"/>
              <w:autoSpaceDN w:val="0"/>
              <w:adjustRightInd w:val="0"/>
              <w:jc w:val="both"/>
              <w:rPr>
                <w:lang w:val="uk-UA"/>
              </w:rPr>
            </w:pPr>
            <w:r w:rsidRPr="00A850EA">
              <w:rPr>
                <w:lang w:val="uk-UA" w:eastAsia="he-IL" w:bidi="he-IL"/>
              </w:rPr>
              <w:t>(П.І.Б., посада, номер контактного телефону, мобільний телефон) – для юридичних осіб</w:t>
            </w:r>
            <w:r w:rsidRPr="00A850EA">
              <w:rPr>
                <w:lang w:val="uk-UA"/>
              </w:rPr>
              <w:t xml:space="preserve">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4F3EC0">
            <w:pPr>
              <w:widowControl w:val="0"/>
              <w:autoSpaceDE w:val="0"/>
              <w:autoSpaceDN w:val="0"/>
              <w:adjustRightInd w:val="0"/>
              <w:jc w:val="both"/>
              <w:rPr>
                <w:lang w:val="uk-UA"/>
              </w:rPr>
            </w:pPr>
            <w:r w:rsidRPr="00A850EA">
              <w:rPr>
                <w:lang w:val="uk-UA"/>
              </w:rPr>
              <w:t xml:space="preserve">Відомості про головного бухгалтера </w:t>
            </w:r>
          </w:p>
          <w:p w:rsidR="004F3EC0" w:rsidRPr="00A850EA" w:rsidRDefault="004F3EC0" w:rsidP="004F3EC0">
            <w:pPr>
              <w:widowControl w:val="0"/>
              <w:autoSpaceDE w:val="0"/>
              <w:autoSpaceDN w:val="0"/>
              <w:adjustRightInd w:val="0"/>
              <w:jc w:val="both"/>
              <w:rPr>
                <w:lang w:val="uk-UA"/>
              </w:rPr>
            </w:pPr>
            <w:r w:rsidRPr="00A850EA">
              <w:rPr>
                <w:lang w:val="uk-UA"/>
              </w:rPr>
              <w:t xml:space="preserve">(П.І.Б., посада, номер контактного телефону, мобільний телефон) – для юридичних осіб </w:t>
            </w:r>
          </w:p>
          <w:p w:rsidR="004F3EC0" w:rsidRPr="00A850EA" w:rsidRDefault="004F3EC0" w:rsidP="00ED18B3">
            <w:pPr>
              <w:tabs>
                <w:tab w:val="left" w:pos="0"/>
                <w:tab w:val="center" w:pos="4153"/>
                <w:tab w:val="right" w:pos="8306"/>
              </w:tabs>
              <w:jc w:val="both"/>
              <w:rPr>
                <w:lang w:val="uk-UA"/>
              </w:rPr>
            </w:pP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rPr>
              <w:t>Форма власності та юридичний статус підприємства (організації), дата утворення, місце реєстрації, спеціалізація</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Код ЄДРПОУ (для юридичних осіб) (ідентифікаційний номер фізичної особи – платника податків та інших обов'язкових платежів)</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rPr>
            </w:pPr>
            <w:r w:rsidRPr="00A850EA">
              <w:rPr>
                <w:lang w:val="uk-UA" w:eastAsia="he-IL" w:bidi="he-IL"/>
              </w:rPr>
              <w:t xml:space="preserve">Номер свідоцтва про реєстрацію платника податку на додану вартість та індивідуальний податковий номер </w:t>
            </w:r>
            <w:r w:rsidRPr="00A850EA">
              <w:rPr>
                <w:i/>
                <w:iCs/>
                <w:lang w:val="uk-UA"/>
              </w:rPr>
              <w:t xml:space="preserve">– </w:t>
            </w:r>
            <w:r w:rsidRPr="00A850EA">
              <w:rPr>
                <w:lang w:val="uk-UA"/>
              </w:rPr>
              <w:t>для Учасника, який є платником податку на додану вартість</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Банківські реквізити</w:t>
            </w:r>
          </w:p>
        </w:tc>
        <w:tc>
          <w:tcPr>
            <w:tcW w:w="3402" w:type="dxa"/>
          </w:tcPr>
          <w:p w:rsidR="004F3EC0" w:rsidRPr="00A850EA" w:rsidRDefault="004F3EC0" w:rsidP="00ED18B3">
            <w:pPr>
              <w:tabs>
                <w:tab w:val="left" w:pos="0"/>
                <w:tab w:val="center" w:pos="4153"/>
                <w:tab w:val="right" w:pos="8306"/>
              </w:tabs>
              <w:jc w:val="both"/>
              <w:rPr>
                <w:lang w:val="uk-UA"/>
              </w:rPr>
            </w:pPr>
          </w:p>
        </w:tc>
      </w:tr>
      <w:tr w:rsidR="00A850EA" w:rsidRPr="00A850EA" w:rsidTr="004F3EC0">
        <w:tc>
          <w:tcPr>
            <w:tcW w:w="7054" w:type="dxa"/>
          </w:tcPr>
          <w:p w:rsidR="004F3EC0" w:rsidRPr="00A850EA" w:rsidRDefault="004F3EC0" w:rsidP="00ED18B3">
            <w:pPr>
              <w:tabs>
                <w:tab w:val="left" w:pos="0"/>
                <w:tab w:val="center" w:pos="4153"/>
                <w:tab w:val="right" w:pos="8306"/>
              </w:tabs>
              <w:jc w:val="both"/>
              <w:rPr>
                <w:lang w:val="uk-UA" w:eastAsia="he-IL" w:bidi="he-IL"/>
              </w:rPr>
            </w:pPr>
            <w:r w:rsidRPr="00A850EA">
              <w:rPr>
                <w:lang w:val="uk-UA" w:eastAsia="he-IL" w:bidi="he-IL"/>
              </w:rPr>
              <w:t>П.І.Б., зразок підпису, посада особи (осіб), уповноваженої (уповноважених) підписувати документи</w:t>
            </w:r>
            <w:r w:rsidRPr="00A850EA">
              <w:rPr>
                <w:lang w:val="uk-UA"/>
              </w:rPr>
              <w:t xml:space="preserve"> за результатами процедури закупівлі (договір про закупівлю)</w:t>
            </w:r>
          </w:p>
        </w:tc>
        <w:tc>
          <w:tcPr>
            <w:tcW w:w="3402" w:type="dxa"/>
          </w:tcPr>
          <w:p w:rsidR="004F3EC0" w:rsidRPr="00A850EA" w:rsidRDefault="004F3EC0" w:rsidP="00ED18B3">
            <w:pPr>
              <w:tabs>
                <w:tab w:val="left" w:pos="0"/>
                <w:tab w:val="center" w:pos="4153"/>
                <w:tab w:val="right" w:pos="8306"/>
              </w:tabs>
              <w:jc w:val="both"/>
              <w:rPr>
                <w:lang w:val="uk-UA"/>
              </w:rPr>
            </w:pPr>
          </w:p>
        </w:tc>
      </w:tr>
    </w:tbl>
    <w:p w:rsidR="00ED18B3" w:rsidRPr="00A850EA" w:rsidRDefault="00ED18B3" w:rsidP="00ED18B3">
      <w:pPr>
        <w:autoSpaceDN w:val="0"/>
        <w:adjustRightInd w:val="0"/>
        <w:jc w:val="both"/>
        <w:rPr>
          <w:b/>
          <w:lang w:val="uk-UA"/>
        </w:rPr>
      </w:pPr>
      <w:r w:rsidRPr="00A850EA">
        <w:rPr>
          <w:lang w:val="uk-UA"/>
        </w:rPr>
        <w:t>Цінова пропозиція (заповнити таблицю):</w:t>
      </w:r>
    </w:p>
    <w:tbl>
      <w:tblPr>
        <w:tblW w:w="1059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firstRow="1" w:lastRow="0" w:firstColumn="1" w:lastColumn="0" w:noHBand="0" w:noVBand="1"/>
      </w:tblPr>
      <w:tblGrid>
        <w:gridCol w:w="649"/>
        <w:gridCol w:w="1135"/>
        <w:gridCol w:w="734"/>
        <w:gridCol w:w="1276"/>
        <w:gridCol w:w="1135"/>
        <w:gridCol w:w="1135"/>
        <w:gridCol w:w="1091"/>
        <w:gridCol w:w="1135"/>
        <w:gridCol w:w="2308"/>
      </w:tblGrid>
      <w:tr w:rsidR="00A850EA" w:rsidRPr="00A850EA" w:rsidTr="00960BAA">
        <w:trPr>
          <w:trHeight w:val="945"/>
        </w:trPr>
        <w:tc>
          <w:tcPr>
            <w:tcW w:w="649" w:type="dxa"/>
            <w:tcBorders>
              <w:top w:val="double" w:sz="6" w:space="0" w:color="000000"/>
              <w:left w:val="doub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з/п</w:t>
            </w:r>
          </w:p>
          <w:p w:rsidR="00A91536" w:rsidRPr="00A850EA" w:rsidRDefault="00A91536" w:rsidP="00021059">
            <w:pPr>
              <w:jc w:val="center"/>
              <w:rPr>
                <w:lang w:val="uk-UA"/>
              </w:rPr>
            </w:pPr>
          </w:p>
        </w:tc>
        <w:tc>
          <w:tcPr>
            <w:tcW w:w="1869" w:type="dxa"/>
            <w:gridSpan w:val="2"/>
            <w:tcBorders>
              <w:top w:val="doub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r w:rsidRPr="00A850EA">
              <w:rPr>
                <w:sz w:val="22"/>
                <w:szCs w:val="22"/>
                <w:lang w:val="uk-UA"/>
              </w:rPr>
              <w:t>Найменування товару</w:t>
            </w:r>
          </w:p>
        </w:tc>
        <w:tc>
          <w:tcPr>
            <w:tcW w:w="1276" w:type="dxa"/>
            <w:tcBorders>
              <w:top w:val="double" w:sz="6" w:space="0" w:color="000000"/>
              <w:left w:val="single" w:sz="6" w:space="0" w:color="000000"/>
              <w:bottom w:val="single" w:sz="6" w:space="0" w:color="000000"/>
              <w:right w:val="single" w:sz="6" w:space="0" w:color="000000"/>
            </w:tcBorders>
          </w:tcPr>
          <w:p w:rsidR="00960BAA" w:rsidRPr="00A850EA" w:rsidRDefault="00A91536" w:rsidP="00021059">
            <w:pPr>
              <w:jc w:val="center"/>
              <w:rPr>
                <w:lang w:val="uk-UA"/>
              </w:rPr>
            </w:pPr>
            <w:r w:rsidRPr="00A850EA">
              <w:rPr>
                <w:sz w:val="22"/>
                <w:szCs w:val="22"/>
                <w:lang w:val="uk-UA"/>
              </w:rPr>
              <w:t>Країна походження</w:t>
            </w:r>
            <w:r w:rsidR="00960BAA" w:rsidRPr="00A850EA">
              <w:rPr>
                <w:sz w:val="22"/>
                <w:szCs w:val="22"/>
                <w:lang w:val="uk-UA"/>
              </w:rPr>
              <w:t>/</w:t>
            </w:r>
          </w:p>
          <w:p w:rsidR="00960BAA" w:rsidRPr="00A850EA" w:rsidRDefault="00960BAA" w:rsidP="00021059">
            <w:pPr>
              <w:jc w:val="center"/>
              <w:rPr>
                <w:lang w:val="uk-UA"/>
              </w:rPr>
            </w:pPr>
            <w:r w:rsidRPr="00A850EA">
              <w:rPr>
                <w:sz w:val="22"/>
                <w:szCs w:val="22"/>
                <w:lang w:val="uk-UA"/>
              </w:rPr>
              <w:t>Виробник</w:t>
            </w:r>
          </w:p>
          <w:p w:rsidR="00A91536" w:rsidRPr="00A850EA" w:rsidRDefault="0014674F" w:rsidP="00021059">
            <w:pPr>
              <w:jc w:val="center"/>
              <w:rPr>
                <w:lang w:val="uk-UA"/>
              </w:rPr>
            </w:pPr>
            <w:r w:rsidRPr="00A850EA">
              <w:rPr>
                <w:sz w:val="22"/>
                <w:szCs w:val="22"/>
                <w:lang w:val="uk-UA"/>
              </w:rPr>
              <w:t>**</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Одиниця виміру</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Кількість</w:t>
            </w:r>
          </w:p>
        </w:tc>
        <w:tc>
          <w:tcPr>
            <w:tcW w:w="1091"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Ціна за одиницю (без ПДВ),</w:t>
            </w:r>
            <w:ins w:id="4" w:author="Владелец" w:date="2012-02-08T21:09:00Z">
              <w:r w:rsidRPr="00A850EA">
                <w:rPr>
                  <w:sz w:val="22"/>
                  <w:szCs w:val="22"/>
                  <w:lang w:val="uk-UA"/>
                </w:rPr>
                <w:t xml:space="preserve"> </w:t>
              </w:r>
            </w:ins>
            <w:r w:rsidRPr="00A850EA">
              <w:rPr>
                <w:sz w:val="22"/>
                <w:szCs w:val="22"/>
                <w:lang w:val="uk-UA"/>
              </w:rPr>
              <w:t>грн.</w:t>
            </w:r>
          </w:p>
        </w:tc>
        <w:tc>
          <w:tcPr>
            <w:tcW w:w="1135" w:type="dxa"/>
            <w:tcBorders>
              <w:top w:val="doub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r w:rsidRPr="00A850EA">
              <w:rPr>
                <w:sz w:val="22"/>
                <w:szCs w:val="22"/>
                <w:lang w:val="uk-UA"/>
              </w:rPr>
              <w:t xml:space="preserve">Ціна за одиницю (з ПДВ), грн. </w:t>
            </w:r>
          </w:p>
        </w:tc>
        <w:tc>
          <w:tcPr>
            <w:tcW w:w="2308" w:type="dxa"/>
            <w:tcBorders>
              <w:top w:val="double" w:sz="6" w:space="0" w:color="000000"/>
              <w:left w:val="single" w:sz="6" w:space="0" w:color="000000"/>
              <w:bottom w:val="single" w:sz="6" w:space="0" w:color="000000"/>
              <w:right w:val="double" w:sz="6" w:space="0" w:color="000000"/>
            </w:tcBorders>
          </w:tcPr>
          <w:p w:rsidR="00A91536" w:rsidRPr="00A850EA" w:rsidRDefault="00A91536" w:rsidP="00B334DB">
            <w:pPr>
              <w:jc w:val="center"/>
              <w:rPr>
                <w:lang w:val="uk-UA"/>
              </w:rPr>
            </w:pPr>
            <w:r w:rsidRPr="00A850EA">
              <w:rPr>
                <w:sz w:val="22"/>
                <w:szCs w:val="22"/>
                <w:lang w:val="uk-UA"/>
              </w:rPr>
              <w:t>Вартість товару в (грн.) з урахуванням</w:t>
            </w:r>
          </w:p>
          <w:p w:rsidR="00A91536" w:rsidRPr="00A850EA" w:rsidRDefault="00A91536" w:rsidP="00B334DB">
            <w:pPr>
              <w:jc w:val="center"/>
              <w:rPr>
                <w:lang w:val="uk-UA"/>
              </w:rPr>
            </w:pPr>
            <w:r w:rsidRPr="00A850EA">
              <w:rPr>
                <w:b/>
                <w:sz w:val="22"/>
                <w:szCs w:val="22"/>
                <w:lang w:val="uk-UA"/>
              </w:rPr>
              <w:t>додаткових витрат, обов’язкових платежів, податків, зборів; витрат на завантаження, розвантаження та доставку товару Замовнику</w:t>
            </w:r>
            <w:r w:rsidRPr="00A850EA">
              <w:rPr>
                <w:sz w:val="22"/>
                <w:szCs w:val="22"/>
                <w:lang w:val="uk-UA"/>
              </w:rPr>
              <w:t xml:space="preserve"> в українських гривнях у т.ч. ПДВ.</w:t>
            </w:r>
          </w:p>
        </w:tc>
      </w:tr>
      <w:tr w:rsidR="00A850EA" w:rsidRPr="00A850EA" w:rsidTr="00960BAA">
        <w:trPr>
          <w:trHeight w:val="397"/>
        </w:trPr>
        <w:tc>
          <w:tcPr>
            <w:tcW w:w="649" w:type="dxa"/>
            <w:tcBorders>
              <w:top w:val="single" w:sz="6" w:space="0" w:color="000000"/>
              <w:left w:val="doub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869" w:type="dxa"/>
            <w:gridSpan w:val="2"/>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pStyle w:val="a3"/>
              <w:jc w:val="both"/>
              <w:rPr>
                <w:bCs/>
                <w:lang w:val="uk-UA"/>
              </w:rPr>
            </w:pPr>
          </w:p>
        </w:tc>
        <w:tc>
          <w:tcPr>
            <w:tcW w:w="1276"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091" w:type="dxa"/>
            <w:tcBorders>
              <w:top w:val="single" w:sz="6" w:space="0" w:color="000000"/>
              <w:left w:val="single" w:sz="6" w:space="0" w:color="000000"/>
              <w:bottom w:val="single" w:sz="6" w:space="0" w:color="000000"/>
              <w:right w:val="single" w:sz="6" w:space="0" w:color="000000"/>
            </w:tcBorders>
            <w:noWrap/>
          </w:tcPr>
          <w:p w:rsidR="00A91536" w:rsidRPr="00A850EA" w:rsidRDefault="00A91536" w:rsidP="00021059">
            <w:pPr>
              <w:jc w:val="right"/>
              <w:rPr>
                <w:lang w:val="uk-UA"/>
              </w:rPr>
            </w:pPr>
          </w:p>
        </w:tc>
        <w:tc>
          <w:tcPr>
            <w:tcW w:w="1135" w:type="dxa"/>
            <w:tcBorders>
              <w:top w:val="single" w:sz="6" w:space="0" w:color="000000"/>
              <w:left w:val="single" w:sz="6" w:space="0" w:color="000000"/>
              <w:bottom w:val="single" w:sz="6" w:space="0" w:color="000000"/>
              <w:right w:val="single" w:sz="6" w:space="0" w:color="000000"/>
            </w:tcBorders>
          </w:tcPr>
          <w:p w:rsidR="00A91536" w:rsidRPr="00A850EA" w:rsidRDefault="00A91536" w:rsidP="00021059">
            <w:pPr>
              <w:jc w:val="right"/>
              <w:rPr>
                <w:lang w:val="uk-UA"/>
              </w:rPr>
            </w:pPr>
          </w:p>
        </w:tc>
        <w:tc>
          <w:tcPr>
            <w:tcW w:w="2308" w:type="dxa"/>
            <w:tcBorders>
              <w:top w:val="single" w:sz="6" w:space="0" w:color="000000"/>
              <w:left w:val="single" w:sz="6" w:space="0" w:color="000000"/>
              <w:bottom w:val="single" w:sz="6" w:space="0" w:color="000000"/>
              <w:right w:val="double" w:sz="6" w:space="0" w:color="000000"/>
            </w:tcBorders>
            <w:noWrap/>
          </w:tcPr>
          <w:p w:rsidR="00A91536" w:rsidRPr="00A850EA" w:rsidRDefault="00A91536" w:rsidP="00021059">
            <w:pPr>
              <w:jc w:val="right"/>
              <w:rPr>
                <w:lang w:val="uk-UA"/>
              </w:rPr>
            </w:pPr>
          </w:p>
        </w:tc>
      </w:tr>
      <w:tr w:rsidR="00A850EA" w:rsidRPr="00A850EA" w:rsidTr="00960BAA">
        <w:trPr>
          <w:trHeight w:val="630"/>
        </w:trPr>
        <w:tc>
          <w:tcPr>
            <w:tcW w:w="649" w:type="dxa"/>
            <w:tcBorders>
              <w:top w:val="single" w:sz="6" w:space="0" w:color="000000"/>
              <w:left w:val="double" w:sz="6" w:space="0" w:color="000000"/>
              <w:bottom w:val="double" w:sz="6" w:space="0" w:color="000000"/>
              <w:right w:val="single" w:sz="6" w:space="0" w:color="000000"/>
            </w:tcBorders>
            <w:noWrap/>
          </w:tcPr>
          <w:p w:rsidR="00A91536" w:rsidRPr="00A850EA" w:rsidRDefault="00A91536" w:rsidP="00021059">
            <w:pPr>
              <w:jc w:val="center"/>
              <w:rPr>
                <w:lang w:val="uk-UA"/>
              </w:rPr>
            </w:pPr>
          </w:p>
        </w:tc>
        <w:tc>
          <w:tcPr>
            <w:tcW w:w="1135" w:type="dxa"/>
            <w:tcBorders>
              <w:top w:val="single" w:sz="6" w:space="0" w:color="000000"/>
              <w:left w:val="single" w:sz="6" w:space="0" w:color="000000"/>
              <w:bottom w:val="double" w:sz="6" w:space="0" w:color="000000"/>
              <w:right w:val="single" w:sz="6" w:space="0" w:color="000000"/>
            </w:tcBorders>
          </w:tcPr>
          <w:p w:rsidR="00A91536" w:rsidRPr="00A850EA" w:rsidRDefault="00A91536" w:rsidP="00021059">
            <w:pPr>
              <w:rPr>
                <w:lang w:val="uk-UA"/>
              </w:rPr>
            </w:pPr>
          </w:p>
        </w:tc>
        <w:tc>
          <w:tcPr>
            <w:tcW w:w="8814" w:type="dxa"/>
            <w:gridSpan w:val="7"/>
            <w:tcBorders>
              <w:top w:val="single" w:sz="6" w:space="0" w:color="000000"/>
              <w:left w:val="single" w:sz="6" w:space="0" w:color="000000"/>
              <w:bottom w:val="double" w:sz="6" w:space="0" w:color="000000"/>
              <w:right w:val="double" w:sz="6" w:space="0" w:color="000000"/>
            </w:tcBorders>
          </w:tcPr>
          <w:p w:rsidR="00A91536" w:rsidRPr="00A850EA" w:rsidRDefault="00A91536" w:rsidP="00021059">
            <w:pPr>
              <w:rPr>
                <w:lang w:val="uk-UA"/>
              </w:rPr>
            </w:pPr>
            <w:r w:rsidRPr="00A850EA">
              <w:rPr>
                <w:lang w:val="uk-UA"/>
              </w:rPr>
              <w:t>Вартість пропозиції конкурсних торгів (ціна): ___________________________</w:t>
            </w:r>
          </w:p>
          <w:p w:rsidR="00A91536" w:rsidRPr="00A850EA" w:rsidRDefault="00A91536" w:rsidP="00021059">
            <w:pPr>
              <w:rPr>
                <w:b/>
                <w:lang w:val="uk-UA"/>
              </w:rPr>
            </w:pPr>
            <w:r w:rsidRPr="00A850EA">
              <w:rPr>
                <w:lang w:val="uk-UA"/>
              </w:rPr>
              <w:t xml:space="preserve"> (вказати вартість цифрами та прописом), у</w:t>
            </w:r>
            <w:r w:rsidRPr="00A850EA">
              <w:t xml:space="preserve"> т. Ч. ПДВ _______________.</w:t>
            </w:r>
          </w:p>
        </w:tc>
      </w:tr>
    </w:tbl>
    <w:p w:rsidR="00ED18B3" w:rsidRPr="00A850EA" w:rsidRDefault="00ED18B3" w:rsidP="00ED18B3">
      <w:pPr>
        <w:pStyle w:val="a3"/>
        <w:spacing w:before="60" w:beforeAutospacing="0" w:after="0" w:afterAutospacing="0"/>
        <w:jc w:val="both"/>
        <w:rPr>
          <w:b/>
          <w:sz w:val="22"/>
          <w:szCs w:val="22"/>
          <w:lang w:val="uk-UA"/>
        </w:rPr>
      </w:pPr>
      <w:r w:rsidRPr="00A850EA">
        <w:rPr>
          <w:sz w:val="22"/>
          <w:szCs w:val="22"/>
          <w:lang w:val="uk-UA"/>
        </w:rPr>
        <w:t>*Об’єми закупівлі можуть бути зменшені залежно від реального фінансування видатків. </w:t>
      </w:r>
    </w:p>
    <w:p w:rsidR="00ED18B3" w:rsidRPr="00A850EA" w:rsidRDefault="00ED18B3" w:rsidP="00ED18B3">
      <w:pPr>
        <w:ind w:firstLine="709"/>
        <w:jc w:val="both"/>
        <w:rPr>
          <w:lang w:val="uk-UA"/>
        </w:rPr>
      </w:pPr>
      <w:r w:rsidRPr="00A850EA">
        <w:rPr>
          <w:b/>
          <w:i/>
          <w:u w:val="single"/>
          <w:lang w:val="uk-UA"/>
        </w:rPr>
        <w:lastRenderedPageBreak/>
        <w:t>Увага!!!</w:t>
      </w:r>
      <w:r w:rsidRPr="00A850EA">
        <w:rPr>
          <w:lang w:val="uk-UA"/>
        </w:rPr>
        <w:t xml:space="preserve"> </w:t>
      </w:r>
    </w:p>
    <w:p w:rsidR="00ED18B3" w:rsidRPr="00A850EA" w:rsidRDefault="00ED18B3" w:rsidP="00ED18B3">
      <w:pPr>
        <w:ind w:firstLine="567"/>
        <w:jc w:val="both"/>
        <w:rPr>
          <w:b/>
          <w:i/>
          <w:lang w:val="uk-UA"/>
        </w:rPr>
      </w:pPr>
      <w:r w:rsidRPr="00A850EA">
        <w:rPr>
          <w:b/>
          <w:bCs/>
          <w:i/>
          <w:lang w:val="uk-UA"/>
        </w:rPr>
        <w:t>* У разі надання цінових пропозицій Учасником - не платником ПДВ; у разі подання пропозиції  предмет закупівлі, якої звільняється  від обкладання ПДВ -  такі пропозиції надаються без врахування  ПДВ та у графі «</w:t>
      </w:r>
      <w:r w:rsidRPr="00A850EA">
        <w:rPr>
          <w:b/>
          <w:i/>
          <w:lang w:val="uk-UA"/>
        </w:rPr>
        <w:t>Ціна</w:t>
      </w:r>
      <w:r w:rsidRPr="00A850EA">
        <w:rPr>
          <w:b/>
          <w:bCs/>
          <w:i/>
          <w:lang w:val="uk-UA"/>
        </w:rPr>
        <w:t xml:space="preserve"> за одиницю,</w:t>
      </w:r>
      <w:r w:rsidRPr="00A850EA">
        <w:rPr>
          <w:b/>
          <w:i/>
          <w:lang w:val="uk-UA"/>
        </w:rPr>
        <w:t xml:space="preserve"> грн., з ПДВ», «</w:t>
      </w:r>
      <w:r w:rsidRPr="00A850EA">
        <w:rPr>
          <w:b/>
          <w:bCs/>
          <w:i/>
          <w:lang w:val="uk-UA"/>
        </w:rPr>
        <w:t>Загальна вартість, грн., з ПДВ</w:t>
      </w:r>
      <w:r w:rsidRPr="00A850EA">
        <w:rPr>
          <w:b/>
          <w:i/>
          <w:lang w:val="uk-UA"/>
        </w:rPr>
        <w:t>»</w:t>
      </w:r>
      <w:r w:rsidRPr="00A850EA">
        <w:rPr>
          <w:b/>
          <w:bCs/>
          <w:i/>
          <w:lang w:val="uk-UA"/>
        </w:rPr>
        <w:t xml:space="preserve"> зазначається ціна без ПДВ, про що Учасником робиться відповідна позначка.</w:t>
      </w:r>
    </w:p>
    <w:p w:rsidR="00ED18B3" w:rsidRPr="0046086C" w:rsidRDefault="0014674F" w:rsidP="00ED18B3">
      <w:pPr>
        <w:jc w:val="both"/>
        <w:rPr>
          <w:szCs w:val="22"/>
          <w:lang w:val="uk-UA"/>
        </w:rPr>
      </w:pPr>
      <w:r w:rsidRPr="0046086C">
        <w:rPr>
          <w:szCs w:val="22"/>
          <w:lang w:val="uk-UA"/>
        </w:rPr>
        <w:t>**Відповідно до Розпорядження Кабінету Міністрів України від 11 вересня 2014 р. №829-р.              забороняється здійснення державних закупівель товарів, робіт і послуг у юридичних осіб - резидентів Російської Федерації державної форми власності та юридичних осіб, частка статутного капіталу яких перебуває у власності Російської Федерації, а також у інших суб’єктів господарювання, що здійснюють продаж товарів, робіт і послуг походження з Російської Федерації, крім випадків, коли заміщення таких предметів закупівлі іншими неможливе, що підтверджено Міністерством економічного розвитку і торгівлі.</w:t>
      </w:r>
    </w:p>
    <w:p w:rsidR="00ED18B3" w:rsidRPr="00A850EA" w:rsidRDefault="00ED18B3" w:rsidP="00ED18B3">
      <w:pPr>
        <w:jc w:val="both"/>
        <w:rPr>
          <w:lang w:val="uk-UA"/>
        </w:rPr>
      </w:pPr>
      <w:r w:rsidRPr="00A850EA">
        <w:rPr>
          <w:lang w:val="uk-UA"/>
        </w:rPr>
        <w:t>До акцепту нашої пропозиції конкурсних торгів, Ваша документація конкурсних торгів разом з нашою пропозицією (при її відповідності всім вимогам) мають силу протоколу намірів між нами.</w:t>
      </w:r>
    </w:p>
    <w:p w:rsidR="00ED18B3" w:rsidRPr="00A850EA" w:rsidRDefault="00ED18B3" w:rsidP="00ED18B3">
      <w:pPr>
        <w:jc w:val="both"/>
        <w:rPr>
          <w:lang w:val="uk-UA"/>
        </w:rPr>
      </w:pPr>
      <w:r w:rsidRPr="00A850EA">
        <w:rPr>
          <w:lang w:val="uk-UA"/>
        </w:rPr>
        <w:t>Ми згодні дотримуватися умов цієї пропозиції протягом дев’яносто днів з дня розкриття пропозицій конкурсних торгів, встановленого Вами. Наша пропозиція конкурсних торгів буде обов’язковою для нас і може бути акцептована Вами у будь-який час до закінчення зазначеного терміну.</w:t>
      </w:r>
    </w:p>
    <w:p w:rsidR="00ED18B3" w:rsidRPr="00A850EA" w:rsidRDefault="00ED18B3" w:rsidP="00ED18B3">
      <w:pPr>
        <w:jc w:val="both"/>
        <w:rPr>
          <w:lang w:val="uk-UA"/>
        </w:rPr>
      </w:pPr>
      <w:r w:rsidRPr="00A850EA">
        <w:rPr>
          <w:lang w:val="uk-UA"/>
        </w:rPr>
        <w:t>Ми погоджуємося з умовами, що Ви можете відхилити нашу чи всі пропозиції конкурсних торгів згідно з умовами документації конкурсних торгів</w:t>
      </w:r>
    </w:p>
    <w:p w:rsidR="00ED18B3" w:rsidRPr="00A850EA" w:rsidRDefault="00ED18B3" w:rsidP="00ED18B3">
      <w:pPr>
        <w:jc w:val="both"/>
        <w:rPr>
          <w:lang w:val="uk-UA"/>
        </w:rPr>
      </w:pPr>
      <w:r w:rsidRPr="00A850EA">
        <w:rPr>
          <w:lang w:val="uk-UA"/>
        </w:rPr>
        <w:t xml:space="preserve">Якщо наша пропозиція конкурсних торгів буде акцептована, ми беремо на себе зобов’язання на підписання Договору через </w:t>
      </w:r>
      <w:r w:rsidR="00446021">
        <w:rPr>
          <w:lang w:val="uk-UA"/>
        </w:rPr>
        <w:t>п’ять</w:t>
      </w:r>
      <w:r w:rsidRPr="00A850EA">
        <w:rPr>
          <w:lang w:val="uk-UA"/>
        </w:rPr>
        <w:t xml:space="preserve"> днів з дати оприлюднення на </w:t>
      </w:r>
      <w:proofErr w:type="spellStart"/>
      <w:r w:rsidRPr="00A850EA">
        <w:rPr>
          <w:lang w:val="uk-UA"/>
        </w:rPr>
        <w:t>веб-порталі</w:t>
      </w:r>
      <w:proofErr w:type="spellEnd"/>
      <w:r w:rsidRPr="00A850EA">
        <w:rPr>
          <w:lang w:val="uk-UA"/>
        </w:rPr>
        <w:t xml:space="preserve"> Уповноваженого органу повідомлення про акцепт пропозиції конкурсних торгів, але не пізніше ніж через </w:t>
      </w:r>
      <w:r w:rsidR="00446021">
        <w:rPr>
          <w:lang w:val="uk-UA"/>
        </w:rPr>
        <w:t>14</w:t>
      </w:r>
      <w:r w:rsidRPr="00A850EA">
        <w:rPr>
          <w:lang w:val="uk-UA"/>
        </w:rPr>
        <w:t xml:space="preserve"> днів з дня акцепту.</w:t>
      </w:r>
    </w:p>
    <w:p w:rsidR="00B334DB" w:rsidRPr="00A850EA" w:rsidRDefault="00ED18B3" w:rsidP="00ED18B3">
      <w:pPr>
        <w:jc w:val="both"/>
        <w:rPr>
          <w:lang w:val="uk-UA"/>
        </w:rPr>
      </w:pPr>
      <w:r w:rsidRPr="00A850EA">
        <w:rPr>
          <w:lang w:val="uk-UA"/>
        </w:rPr>
        <w:t xml:space="preserve">Умови та порядок розрахунків </w:t>
      </w:r>
      <w:r w:rsidR="00B334DB" w:rsidRPr="00A850EA">
        <w:rPr>
          <w:lang w:val="uk-UA"/>
        </w:rPr>
        <w:t>протягом 15 банківських днів за фактично отриманий товар з можливістю відстрочки платежу до кінця бюджетного року, без нарахування штрафних санкцій.</w:t>
      </w:r>
    </w:p>
    <w:p w:rsidR="00ED18B3" w:rsidRPr="00A850EA" w:rsidRDefault="00ED18B3" w:rsidP="00ED18B3">
      <w:pPr>
        <w:jc w:val="both"/>
        <w:rPr>
          <w:lang w:val="uk-UA"/>
        </w:rPr>
      </w:pPr>
      <w:r w:rsidRPr="00A850EA">
        <w:rPr>
          <w:lang w:val="uk-UA"/>
        </w:rPr>
        <w:t>Строк поставки: у строки вказані в письмовій заявці Замовника</w:t>
      </w:r>
    </w:p>
    <w:p w:rsidR="00ED18B3" w:rsidRPr="00A850EA" w:rsidRDefault="00ED18B3" w:rsidP="00ED18B3">
      <w:pPr>
        <w:pStyle w:val="22"/>
        <w:tabs>
          <w:tab w:val="left" w:pos="709"/>
          <w:tab w:val="left" w:pos="851"/>
        </w:tabs>
        <w:spacing w:line="240" w:lineRule="auto"/>
        <w:ind w:left="0"/>
        <w:jc w:val="both"/>
        <w:rPr>
          <w:lang w:val="uk-UA"/>
        </w:rPr>
      </w:pPr>
      <w:r w:rsidRPr="00A850EA">
        <w:rPr>
          <w:lang w:val="uk-UA"/>
        </w:rPr>
        <w:t>Своїм підписом підтверджую достовірність інформації, наданої в нашій пропозиції конкурсних торгів та погоджуюсь виконати всі умови, викладені в документації конкурсних торгів.</w:t>
      </w:r>
    </w:p>
    <w:p w:rsidR="00ED18B3" w:rsidRPr="00A850EA" w:rsidRDefault="00ED18B3" w:rsidP="00ED18B3">
      <w:pPr>
        <w:jc w:val="both"/>
        <w:rPr>
          <w:sz w:val="22"/>
          <w:szCs w:val="22"/>
          <w:lang w:val="uk-UA"/>
        </w:rPr>
      </w:pPr>
      <w:r w:rsidRPr="00A850EA">
        <w:rPr>
          <w:sz w:val="22"/>
          <w:szCs w:val="22"/>
          <w:lang w:val="uk-UA"/>
        </w:rPr>
        <w:t>МП   Підпис керівника підприємства, організації, установи)</w:t>
      </w:r>
    </w:p>
    <w:p w:rsidR="00ED18B3" w:rsidRPr="00A850EA" w:rsidRDefault="00ED18B3" w:rsidP="00ED18B3">
      <w:pPr>
        <w:jc w:val="both"/>
        <w:rPr>
          <w:lang w:val="uk-UA"/>
        </w:rPr>
      </w:pPr>
    </w:p>
    <w:p w:rsidR="00ED18B3" w:rsidRPr="00A850EA" w:rsidRDefault="00ED18B3" w:rsidP="00ED18B3">
      <w:pPr>
        <w:jc w:val="right"/>
        <w:rPr>
          <w:lang w:val="uk-UA"/>
        </w:rPr>
      </w:pPr>
      <w:r w:rsidRPr="00A850EA">
        <w:rPr>
          <w:lang w:val="uk-UA"/>
        </w:rPr>
        <w:t xml:space="preserve">додаток </w:t>
      </w:r>
      <w:r w:rsidRPr="00A850EA">
        <w:rPr>
          <w:b/>
          <w:lang w:val="uk-UA"/>
        </w:rPr>
        <w:t>№8</w:t>
      </w:r>
      <w:r w:rsidRPr="00A850EA">
        <w:rPr>
          <w:lang w:val="uk-UA"/>
        </w:rPr>
        <w:t xml:space="preserve"> до документації конкурсних торгів</w:t>
      </w:r>
    </w:p>
    <w:p w:rsidR="00ED18B3" w:rsidRPr="00A850EA" w:rsidRDefault="00ED18B3" w:rsidP="00ED18B3">
      <w:pPr>
        <w:jc w:val="both"/>
        <w:rPr>
          <w:lang w:val="uk-UA"/>
        </w:rPr>
      </w:pPr>
    </w:p>
    <w:p w:rsidR="00ED18B3" w:rsidRPr="00A850EA" w:rsidRDefault="00ED18B3" w:rsidP="00ED18B3">
      <w:pPr>
        <w:tabs>
          <w:tab w:val="left" w:pos="0"/>
        </w:tabs>
        <w:jc w:val="both"/>
        <w:rPr>
          <w:lang w:val="uk-UA"/>
        </w:rPr>
      </w:pPr>
      <w:r w:rsidRPr="00A850EA">
        <w:rPr>
          <w:lang w:val="uk-UA"/>
        </w:rPr>
        <w:t>Наведена інформація надається посадовою особою (керівником підприємства, фізичною особою-підприємцем), а також іншою особою - представником учасника процедури закупівлі.</w:t>
      </w:r>
    </w:p>
    <w:p w:rsidR="00ED18B3" w:rsidRPr="00A850EA" w:rsidRDefault="00ED18B3" w:rsidP="00ED18B3">
      <w:pPr>
        <w:jc w:val="both"/>
        <w:rPr>
          <w:lang w:val="uk-UA"/>
        </w:rPr>
      </w:pPr>
    </w:p>
    <w:p w:rsidR="00ED18B3" w:rsidRPr="00A850EA" w:rsidRDefault="00ED18B3" w:rsidP="00ED18B3">
      <w:pPr>
        <w:tabs>
          <w:tab w:val="left" w:pos="5805"/>
        </w:tabs>
        <w:ind w:left="5040"/>
        <w:rPr>
          <w:lang w:val="uk-UA"/>
        </w:rPr>
      </w:pPr>
      <w:r w:rsidRPr="00A850EA">
        <w:rPr>
          <w:lang w:val="uk-UA"/>
        </w:rPr>
        <w:t>Голові комітету з конкурсних торгів</w:t>
      </w:r>
    </w:p>
    <w:p w:rsidR="00ED18B3" w:rsidRPr="00A850EA" w:rsidRDefault="00ED18B3" w:rsidP="00ED18B3">
      <w:pPr>
        <w:tabs>
          <w:tab w:val="left" w:pos="5805"/>
        </w:tabs>
        <w:ind w:left="5040"/>
        <w:rPr>
          <w:lang w:val="uk-UA"/>
        </w:rPr>
      </w:pPr>
      <w:r w:rsidRPr="00A850EA">
        <w:rPr>
          <w:bCs/>
          <w:lang w:val="uk-UA"/>
        </w:rPr>
        <w:t xml:space="preserve">Управління освіти Южноукраїнської міської ради </w:t>
      </w:r>
    </w:p>
    <w:p w:rsidR="00ED18B3" w:rsidRPr="00A850EA" w:rsidRDefault="00ED18B3" w:rsidP="00ED18B3">
      <w:pPr>
        <w:tabs>
          <w:tab w:val="left" w:pos="3345"/>
        </w:tabs>
        <w:jc w:val="center"/>
        <w:rPr>
          <w:lang w:val="uk-UA"/>
        </w:rPr>
      </w:pPr>
      <w:r w:rsidRPr="00A850EA">
        <w:rPr>
          <w:lang w:val="uk-UA"/>
        </w:rPr>
        <w:t>Лист - згода</w:t>
      </w:r>
    </w:p>
    <w:p w:rsidR="00ED18B3" w:rsidRPr="00A850EA" w:rsidRDefault="00ED18B3" w:rsidP="00ED18B3">
      <w:pPr>
        <w:tabs>
          <w:tab w:val="left" w:pos="0"/>
        </w:tabs>
        <w:jc w:val="both"/>
        <w:rPr>
          <w:lang w:val="uk-UA"/>
        </w:rPr>
      </w:pPr>
      <w:r w:rsidRPr="00A850EA">
        <w:rPr>
          <w:lang w:val="uk-UA"/>
        </w:rPr>
        <w:tab/>
        <w:t xml:space="preserve">Я ________________________________________________________________________ </w:t>
      </w:r>
    </w:p>
    <w:p w:rsidR="00ED18B3" w:rsidRPr="00A850EA" w:rsidRDefault="00ED18B3" w:rsidP="00ED18B3">
      <w:pPr>
        <w:tabs>
          <w:tab w:val="left" w:pos="0"/>
        </w:tabs>
        <w:jc w:val="both"/>
        <w:rPr>
          <w:sz w:val="16"/>
          <w:szCs w:val="16"/>
          <w:lang w:val="uk-UA"/>
        </w:rPr>
      </w:pPr>
      <w:r w:rsidRPr="00A850EA">
        <w:rPr>
          <w:sz w:val="16"/>
          <w:szCs w:val="16"/>
          <w:lang w:val="uk-UA"/>
        </w:rPr>
        <w:t xml:space="preserve">                                                                                                (П.І.Б.)                                                                                                         </w:t>
      </w:r>
    </w:p>
    <w:p w:rsidR="00ED18B3" w:rsidRPr="00A850EA" w:rsidRDefault="00ED18B3" w:rsidP="00ED18B3">
      <w:pPr>
        <w:tabs>
          <w:tab w:val="left" w:pos="0"/>
        </w:tabs>
        <w:jc w:val="both"/>
        <w:rPr>
          <w:lang w:val="uk-UA"/>
        </w:rPr>
      </w:pPr>
      <w:r w:rsidRPr="00A850EA">
        <w:rPr>
          <w:lang w:val="uk-UA"/>
        </w:rPr>
        <w:t xml:space="preserve">( паспорт серія _______ № _______________) шляхом підписання цього тексту відповідно до Закону України „ Про захист персональних даних ” </w:t>
      </w:r>
      <w:r w:rsidR="00B334DB" w:rsidRPr="00A850EA">
        <w:t>(</w:t>
      </w:r>
      <w:r w:rsidR="00B334DB" w:rsidRPr="00A850EA">
        <w:rPr>
          <w:lang w:val="uk-UA"/>
        </w:rPr>
        <w:t>зі змінами та доповненнями</w:t>
      </w:r>
      <w:r w:rsidR="00B334DB" w:rsidRPr="00A850EA">
        <w:t>)</w:t>
      </w:r>
      <w:r w:rsidRPr="00A850EA">
        <w:rPr>
          <w:lang w:val="uk-UA"/>
        </w:rPr>
        <w:t xml:space="preserve"> даю згоду на обробку, використання, поширення та доступу до моїх персональних  даних з метою забезпечення участі у процедурі конкурсних торгів, цивільно-правових та господарських відносинах, обробка, використання, поширення на обробку, використання, поширення та доступу до моїх персональних  даних з метою забезпечення участі у процедурі конкурсних торгів та доступ до яких необхідно згідно Закону</w:t>
      </w:r>
      <w:bookmarkStart w:id="5" w:name="_GoBack"/>
      <w:bookmarkEnd w:id="5"/>
      <w:r w:rsidRPr="00A850EA">
        <w:rPr>
          <w:lang w:val="uk-UA"/>
        </w:rPr>
        <w:t xml:space="preserve"> України «Про здійснення державних закупівель» та інших норм чинного законодавства. </w:t>
      </w:r>
    </w:p>
    <w:p w:rsidR="00ED18B3" w:rsidRPr="00A850EA" w:rsidRDefault="00ED18B3" w:rsidP="00ED18B3">
      <w:pPr>
        <w:tabs>
          <w:tab w:val="left" w:pos="3345"/>
        </w:tabs>
        <w:jc w:val="both"/>
        <w:rPr>
          <w:lang w:val="uk-UA"/>
        </w:rPr>
      </w:pPr>
    </w:p>
    <w:p w:rsidR="00ED18B3" w:rsidRPr="00A850EA" w:rsidRDefault="00ED18B3" w:rsidP="00ED18B3">
      <w:pPr>
        <w:rPr>
          <w:lang w:val="uk-UA"/>
        </w:rPr>
      </w:pPr>
      <w:r w:rsidRPr="00A850EA">
        <w:rPr>
          <w:lang w:val="uk-UA"/>
        </w:rPr>
        <w:t xml:space="preserve">   Дата</w:t>
      </w:r>
      <w:r w:rsidRPr="00A850EA">
        <w:rPr>
          <w:lang w:val="uk-UA"/>
        </w:rPr>
        <w:tab/>
        <w:t>____________</w:t>
      </w:r>
      <w:r w:rsidRPr="00A850EA">
        <w:rPr>
          <w:lang w:val="uk-UA"/>
        </w:rPr>
        <w:tab/>
      </w:r>
      <w:r w:rsidRPr="00A850EA">
        <w:rPr>
          <w:lang w:val="uk-UA"/>
        </w:rPr>
        <w:tab/>
        <w:t xml:space="preserve">               _______________/______________./</w:t>
      </w:r>
      <w:r w:rsidRPr="00A850EA">
        <w:rPr>
          <w:lang w:val="uk-UA"/>
        </w:rPr>
        <w:tab/>
      </w:r>
      <w:r w:rsidRPr="00A850EA">
        <w:rPr>
          <w:lang w:val="uk-UA"/>
        </w:rPr>
        <w:tab/>
      </w:r>
      <w:r w:rsidRPr="00A850EA">
        <w:rPr>
          <w:lang w:val="uk-UA"/>
        </w:rPr>
        <w:tab/>
        <w:t xml:space="preserve">                                                                      </w:t>
      </w:r>
      <w:proofErr w:type="spellStart"/>
      <w:r w:rsidRPr="00A850EA">
        <w:rPr>
          <w:lang w:val="uk-UA"/>
        </w:rPr>
        <w:t>дпис</w:t>
      </w:r>
      <w:proofErr w:type="spellEnd"/>
      <w:r w:rsidRPr="00A850EA">
        <w:rPr>
          <w:lang w:val="uk-UA"/>
        </w:rPr>
        <w:t>/                    /ПІБ/</w:t>
      </w:r>
    </w:p>
    <w:p w:rsidR="00ED18B3" w:rsidRPr="00A850EA" w:rsidRDefault="00ED18B3" w:rsidP="00ED18B3">
      <w:pPr>
        <w:rPr>
          <w:lang w:val="uk-UA"/>
        </w:rPr>
      </w:pPr>
    </w:p>
    <w:p w:rsidR="00ED18B3" w:rsidRPr="00A850EA" w:rsidRDefault="00ED18B3" w:rsidP="00ED18B3">
      <w:pPr>
        <w:jc w:val="right"/>
        <w:rPr>
          <w:lang w:val="uk-UA"/>
        </w:rPr>
      </w:pPr>
    </w:p>
    <w:p w:rsidR="00ED18B3" w:rsidRPr="00A850EA" w:rsidRDefault="00ED18B3" w:rsidP="00ED18B3">
      <w:pPr>
        <w:tabs>
          <w:tab w:val="left" w:pos="9540"/>
        </w:tabs>
        <w:jc w:val="right"/>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lang w:val="uk-UA"/>
        </w:rPr>
      </w:pPr>
    </w:p>
    <w:p w:rsidR="00ED18B3" w:rsidRPr="00A850EA" w:rsidRDefault="00ED18B3" w:rsidP="00ED18B3">
      <w:pPr>
        <w:rPr>
          <w:u w:val="single"/>
          <w:lang w:val="uk-UA"/>
        </w:rPr>
      </w:pPr>
      <w:r w:rsidRPr="00A850EA">
        <w:rPr>
          <w:lang w:val="uk-UA"/>
        </w:rPr>
        <w:t xml:space="preserve">                                                                  </w:t>
      </w:r>
    </w:p>
    <w:p w:rsidR="00ED18B3" w:rsidRPr="00A850EA" w:rsidRDefault="00ED18B3" w:rsidP="00ED18B3">
      <w:pPr>
        <w:rPr>
          <w:lang w:val="uk-UA"/>
        </w:rPr>
      </w:pPr>
    </w:p>
    <w:p w:rsidR="002E530F" w:rsidRPr="00A850EA" w:rsidRDefault="002E530F"/>
    <w:sectPr w:rsidR="002E530F" w:rsidRPr="00A850EA" w:rsidSect="0046086C">
      <w:footerReference w:type="even" r:id="rId9"/>
      <w:footerReference w:type="default" r:id="rId10"/>
      <w:pgSz w:w="11906" w:h="16838"/>
      <w:pgMar w:top="851" w:right="566" w:bottom="7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A3B" w:rsidRDefault="00632A3B">
      <w:r>
        <w:separator/>
      </w:r>
    </w:p>
  </w:endnote>
  <w:endnote w:type="continuationSeparator" w:id="0">
    <w:p w:rsidR="00632A3B" w:rsidRDefault="00632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entaur">
    <w:panose1 w:val="02030504050205020304"/>
    <w:charset w:val="00"/>
    <w:family w:val="roman"/>
    <w:pitch w:val="variable"/>
    <w:sig w:usb0="00000003" w:usb1="00000000" w:usb2="00000000" w:usb3="00000000" w:csb0="00000001" w:csb1="00000000"/>
  </w:font>
  <w:font w:name="Calisto MT">
    <w:altName w:val="Cambria Math"/>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6EAB" w:rsidRDefault="00FA6EAB" w:rsidP="000210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EAB" w:rsidRDefault="00FA6EAB" w:rsidP="0002105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150F9">
      <w:rPr>
        <w:rStyle w:val="a6"/>
        <w:noProof/>
      </w:rPr>
      <w:t>26</w:t>
    </w:r>
    <w:r>
      <w:rPr>
        <w:rStyle w:val="a6"/>
      </w:rPr>
      <w:fldChar w:fldCharType="end"/>
    </w:r>
  </w:p>
  <w:p w:rsidR="00FA6EAB" w:rsidRDefault="00FA6EAB" w:rsidP="000210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A3B" w:rsidRDefault="00632A3B">
      <w:r>
        <w:separator/>
      </w:r>
    </w:p>
  </w:footnote>
  <w:footnote w:type="continuationSeparator" w:id="0">
    <w:p w:rsidR="00632A3B" w:rsidRDefault="00632A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2767C"/>
    <w:multiLevelType w:val="hybridMultilevel"/>
    <w:tmpl w:val="AF34FB36"/>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8957BBD"/>
    <w:multiLevelType w:val="hybridMultilevel"/>
    <w:tmpl w:val="96B8BD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EE56C1"/>
    <w:multiLevelType w:val="hybridMultilevel"/>
    <w:tmpl w:val="3664E762"/>
    <w:lvl w:ilvl="0" w:tplc="0419000B">
      <w:start w:val="1"/>
      <w:numFmt w:val="bullet"/>
      <w:lvlText w:val=""/>
      <w:lvlJc w:val="left"/>
      <w:pPr>
        <w:tabs>
          <w:tab w:val="num" w:pos="360"/>
        </w:tabs>
        <w:ind w:left="36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C78D7"/>
    <w:multiLevelType w:val="hybridMultilevel"/>
    <w:tmpl w:val="950218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0667814"/>
    <w:multiLevelType w:val="hybridMultilevel"/>
    <w:tmpl w:val="DA2438D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7196043"/>
    <w:multiLevelType w:val="hybridMultilevel"/>
    <w:tmpl w:val="3EBE66EC"/>
    <w:lvl w:ilvl="0" w:tplc="03866EE8">
      <w:start w:val="1"/>
      <w:numFmt w:val="decimal"/>
      <w:lvlText w:val="%1."/>
      <w:lvlJc w:val="left"/>
      <w:pPr>
        <w:tabs>
          <w:tab w:val="num" w:pos="720"/>
        </w:tabs>
        <w:ind w:left="720" w:hanging="360"/>
      </w:pPr>
      <w:rPr>
        <w:rFonts w:hint="default"/>
      </w:rPr>
    </w:lvl>
    <w:lvl w:ilvl="1" w:tplc="57BADFEA">
      <w:numFmt w:val="none"/>
      <w:lvlText w:val=""/>
      <w:lvlJc w:val="left"/>
      <w:pPr>
        <w:tabs>
          <w:tab w:val="num" w:pos="360"/>
        </w:tabs>
      </w:pPr>
    </w:lvl>
    <w:lvl w:ilvl="2" w:tplc="D41AA8DC">
      <w:numFmt w:val="none"/>
      <w:lvlText w:val=""/>
      <w:lvlJc w:val="left"/>
      <w:pPr>
        <w:tabs>
          <w:tab w:val="num" w:pos="360"/>
        </w:tabs>
      </w:pPr>
    </w:lvl>
    <w:lvl w:ilvl="3" w:tplc="7102EB48">
      <w:numFmt w:val="none"/>
      <w:lvlText w:val=""/>
      <w:lvlJc w:val="left"/>
      <w:pPr>
        <w:tabs>
          <w:tab w:val="num" w:pos="360"/>
        </w:tabs>
      </w:pPr>
    </w:lvl>
    <w:lvl w:ilvl="4" w:tplc="F23A4880">
      <w:numFmt w:val="none"/>
      <w:lvlText w:val=""/>
      <w:lvlJc w:val="left"/>
      <w:pPr>
        <w:tabs>
          <w:tab w:val="num" w:pos="360"/>
        </w:tabs>
      </w:pPr>
    </w:lvl>
    <w:lvl w:ilvl="5" w:tplc="D012FE56">
      <w:numFmt w:val="none"/>
      <w:lvlText w:val=""/>
      <w:lvlJc w:val="left"/>
      <w:pPr>
        <w:tabs>
          <w:tab w:val="num" w:pos="360"/>
        </w:tabs>
      </w:pPr>
    </w:lvl>
    <w:lvl w:ilvl="6" w:tplc="F1D86D16">
      <w:numFmt w:val="none"/>
      <w:lvlText w:val=""/>
      <w:lvlJc w:val="left"/>
      <w:pPr>
        <w:tabs>
          <w:tab w:val="num" w:pos="360"/>
        </w:tabs>
      </w:pPr>
    </w:lvl>
    <w:lvl w:ilvl="7" w:tplc="587AC404">
      <w:numFmt w:val="none"/>
      <w:lvlText w:val=""/>
      <w:lvlJc w:val="left"/>
      <w:pPr>
        <w:tabs>
          <w:tab w:val="num" w:pos="360"/>
        </w:tabs>
      </w:pPr>
    </w:lvl>
    <w:lvl w:ilvl="8" w:tplc="747C3146">
      <w:numFmt w:val="none"/>
      <w:lvlText w:val=""/>
      <w:lvlJc w:val="left"/>
      <w:pPr>
        <w:tabs>
          <w:tab w:val="num" w:pos="360"/>
        </w:tabs>
      </w:pPr>
    </w:lvl>
  </w:abstractNum>
  <w:abstractNum w:abstractNumId="6">
    <w:nsid w:val="50743A21"/>
    <w:multiLevelType w:val="hybridMultilevel"/>
    <w:tmpl w:val="8BEA00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CD6448B"/>
    <w:multiLevelType w:val="hybridMultilevel"/>
    <w:tmpl w:val="DFEAAE7A"/>
    <w:lvl w:ilvl="0" w:tplc="04190005">
      <w:start w:val="1"/>
      <w:numFmt w:val="bullet"/>
      <w:lvlText w:val=""/>
      <w:lvlJc w:val="left"/>
      <w:pPr>
        <w:tabs>
          <w:tab w:val="num" w:pos="720"/>
        </w:tabs>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FC71506"/>
    <w:multiLevelType w:val="hybridMultilevel"/>
    <w:tmpl w:val="73723F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CBE00C4"/>
    <w:multiLevelType w:val="hybridMultilevel"/>
    <w:tmpl w:val="249247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DDB3051"/>
    <w:multiLevelType w:val="hybridMultilevel"/>
    <w:tmpl w:val="C4EC1BA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47F06FB"/>
    <w:multiLevelType w:val="hybridMultilevel"/>
    <w:tmpl w:val="0D887A5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4E4E08"/>
    <w:multiLevelType w:val="hybridMultilevel"/>
    <w:tmpl w:val="7F30E1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2"/>
  </w:num>
  <w:num w:numId="11">
    <w:abstractNumId w:val="2"/>
  </w:num>
  <w:num w:numId="12">
    <w:abstractNumId w:val="11"/>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D18B3"/>
    <w:rsid w:val="0000032E"/>
    <w:rsid w:val="00021059"/>
    <w:rsid w:val="00025A76"/>
    <w:rsid w:val="00026FF2"/>
    <w:rsid w:val="00056251"/>
    <w:rsid w:val="000672CC"/>
    <w:rsid w:val="000730B3"/>
    <w:rsid w:val="00080C81"/>
    <w:rsid w:val="00096F0C"/>
    <w:rsid w:val="000F2196"/>
    <w:rsid w:val="0014304A"/>
    <w:rsid w:val="00143F4B"/>
    <w:rsid w:val="0014674F"/>
    <w:rsid w:val="00175AB1"/>
    <w:rsid w:val="0019732D"/>
    <w:rsid w:val="001B6F63"/>
    <w:rsid w:val="001B7220"/>
    <w:rsid w:val="001B77A5"/>
    <w:rsid w:val="001C0221"/>
    <w:rsid w:val="001C3771"/>
    <w:rsid w:val="001C5848"/>
    <w:rsid w:val="001C5B59"/>
    <w:rsid w:val="001C755D"/>
    <w:rsid w:val="001D6E48"/>
    <w:rsid w:val="00207596"/>
    <w:rsid w:val="002150F9"/>
    <w:rsid w:val="00236294"/>
    <w:rsid w:val="00246E30"/>
    <w:rsid w:val="00262548"/>
    <w:rsid w:val="00267D36"/>
    <w:rsid w:val="00296F48"/>
    <w:rsid w:val="002A2263"/>
    <w:rsid w:val="002E530F"/>
    <w:rsid w:val="002E6C44"/>
    <w:rsid w:val="00316849"/>
    <w:rsid w:val="00317711"/>
    <w:rsid w:val="00324EE6"/>
    <w:rsid w:val="00331B23"/>
    <w:rsid w:val="0033367E"/>
    <w:rsid w:val="00351E1F"/>
    <w:rsid w:val="003613EA"/>
    <w:rsid w:val="003624C0"/>
    <w:rsid w:val="003A0C91"/>
    <w:rsid w:val="003A655B"/>
    <w:rsid w:val="003A6AC2"/>
    <w:rsid w:val="003B2009"/>
    <w:rsid w:val="00446021"/>
    <w:rsid w:val="00455E83"/>
    <w:rsid w:val="0046057C"/>
    <w:rsid w:val="0046086C"/>
    <w:rsid w:val="00490AB9"/>
    <w:rsid w:val="00492096"/>
    <w:rsid w:val="004A73CA"/>
    <w:rsid w:val="004C4B7B"/>
    <w:rsid w:val="004F3EC0"/>
    <w:rsid w:val="005347DA"/>
    <w:rsid w:val="00566230"/>
    <w:rsid w:val="005726A8"/>
    <w:rsid w:val="005867A9"/>
    <w:rsid w:val="00596494"/>
    <w:rsid w:val="0061022E"/>
    <w:rsid w:val="0062026F"/>
    <w:rsid w:val="00632A3B"/>
    <w:rsid w:val="00665FA6"/>
    <w:rsid w:val="006B73C8"/>
    <w:rsid w:val="006C002E"/>
    <w:rsid w:val="006D550F"/>
    <w:rsid w:val="0071640E"/>
    <w:rsid w:val="00725511"/>
    <w:rsid w:val="00735167"/>
    <w:rsid w:val="0079445B"/>
    <w:rsid w:val="007D51D3"/>
    <w:rsid w:val="007E3A39"/>
    <w:rsid w:val="007E3C24"/>
    <w:rsid w:val="00831447"/>
    <w:rsid w:val="0084662E"/>
    <w:rsid w:val="008762BE"/>
    <w:rsid w:val="00892E18"/>
    <w:rsid w:val="00896279"/>
    <w:rsid w:val="008E2EFC"/>
    <w:rsid w:val="0092733E"/>
    <w:rsid w:val="00960BAA"/>
    <w:rsid w:val="00970DD7"/>
    <w:rsid w:val="00975537"/>
    <w:rsid w:val="009B06B7"/>
    <w:rsid w:val="009B72BD"/>
    <w:rsid w:val="009D07D0"/>
    <w:rsid w:val="009F1CA7"/>
    <w:rsid w:val="009F4B70"/>
    <w:rsid w:val="00A03CCC"/>
    <w:rsid w:val="00A03E2F"/>
    <w:rsid w:val="00A15CF0"/>
    <w:rsid w:val="00A20FBC"/>
    <w:rsid w:val="00A40D1A"/>
    <w:rsid w:val="00A52080"/>
    <w:rsid w:val="00A74F31"/>
    <w:rsid w:val="00A76EAD"/>
    <w:rsid w:val="00A850EA"/>
    <w:rsid w:val="00A91536"/>
    <w:rsid w:val="00AC0747"/>
    <w:rsid w:val="00AD6B2C"/>
    <w:rsid w:val="00AE02B1"/>
    <w:rsid w:val="00AE3C02"/>
    <w:rsid w:val="00B07155"/>
    <w:rsid w:val="00B1484F"/>
    <w:rsid w:val="00B27737"/>
    <w:rsid w:val="00B334DB"/>
    <w:rsid w:val="00B33810"/>
    <w:rsid w:val="00B4038E"/>
    <w:rsid w:val="00B73FD9"/>
    <w:rsid w:val="00B74F37"/>
    <w:rsid w:val="00BD0769"/>
    <w:rsid w:val="00BE652A"/>
    <w:rsid w:val="00BF262D"/>
    <w:rsid w:val="00BF6CB5"/>
    <w:rsid w:val="00C02AF9"/>
    <w:rsid w:val="00C07715"/>
    <w:rsid w:val="00C1107B"/>
    <w:rsid w:val="00C26845"/>
    <w:rsid w:val="00C44CA9"/>
    <w:rsid w:val="00CA5AFC"/>
    <w:rsid w:val="00CB7EE0"/>
    <w:rsid w:val="00CD6232"/>
    <w:rsid w:val="00CF26AB"/>
    <w:rsid w:val="00D25A6D"/>
    <w:rsid w:val="00D47693"/>
    <w:rsid w:val="00D77784"/>
    <w:rsid w:val="00D84C1C"/>
    <w:rsid w:val="00D97A0B"/>
    <w:rsid w:val="00DA2038"/>
    <w:rsid w:val="00DB52A5"/>
    <w:rsid w:val="00DD0418"/>
    <w:rsid w:val="00DE681C"/>
    <w:rsid w:val="00DF0759"/>
    <w:rsid w:val="00DF11E0"/>
    <w:rsid w:val="00E0574D"/>
    <w:rsid w:val="00E13445"/>
    <w:rsid w:val="00E274F5"/>
    <w:rsid w:val="00E31A5C"/>
    <w:rsid w:val="00E62C84"/>
    <w:rsid w:val="00E94432"/>
    <w:rsid w:val="00ED18B3"/>
    <w:rsid w:val="00EF2C43"/>
    <w:rsid w:val="00EF2F31"/>
    <w:rsid w:val="00F40163"/>
    <w:rsid w:val="00F57AF1"/>
    <w:rsid w:val="00F75A9D"/>
    <w:rsid w:val="00F93015"/>
    <w:rsid w:val="00FA6EAB"/>
    <w:rsid w:val="00FC6415"/>
    <w:rsid w:val="00FD3175"/>
    <w:rsid w:val="00FF191E"/>
    <w:rsid w:val="00FF7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8B3"/>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qFormat/>
    <w:rsid w:val="00ED18B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D18B3"/>
    <w:rPr>
      <w:rFonts w:ascii="Times New Roman" w:eastAsia="Times New Roman" w:hAnsi="Times New Roman" w:cs="Times New Roman"/>
      <w:b/>
      <w:bCs/>
      <w:sz w:val="27"/>
      <w:szCs w:val="27"/>
      <w:lang w:eastAsia="ru-RU"/>
    </w:rPr>
  </w:style>
  <w:style w:type="paragraph" w:styleId="a3">
    <w:name w:val="Normal (Web)"/>
    <w:basedOn w:val="a"/>
    <w:rsid w:val="00ED18B3"/>
    <w:pPr>
      <w:spacing w:before="100" w:beforeAutospacing="1" w:after="100" w:afterAutospacing="1"/>
    </w:pPr>
  </w:style>
  <w:style w:type="paragraph" w:customStyle="1" w:styleId="1">
    <w:name w:val="Основной текст1"/>
    <w:basedOn w:val="a"/>
    <w:rsid w:val="00ED18B3"/>
    <w:pPr>
      <w:widowControl w:val="0"/>
    </w:pPr>
    <w:rPr>
      <w:rFonts w:ascii="Arial" w:hAnsi="Arial"/>
      <w:snapToGrid w:val="0"/>
      <w:szCs w:val="20"/>
    </w:rPr>
  </w:style>
  <w:style w:type="paragraph" w:styleId="a4">
    <w:name w:val="footer"/>
    <w:basedOn w:val="a"/>
    <w:link w:val="a5"/>
    <w:rsid w:val="00ED18B3"/>
    <w:pPr>
      <w:tabs>
        <w:tab w:val="center" w:pos="4677"/>
        <w:tab w:val="right" w:pos="9355"/>
      </w:tabs>
    </w:pPr>
  </w:style>
  <w:style w:type="character" w:customStyle="1" w:styleId="a5">
    <w:name w:val="Нижний колонтитул Знак"/>
    <w:basedOn w:val="a0"/>
    <w:link w:val="a4"/>
    <w:rsid w:val="00ED18B3"/>
    <w:rPr>
      <w:rFonts w:ascii="Times New Roman" w:eastAsia="Times New Roman" w:hAnsi="Times New Roman" w:cs="Times New Roman"/>
      <w:sz w:val="24"/>
      <w:szCs w:val="24"/>
      <w:lang w:eastAsia="ru-RU"/>
    </w:rPr>
  </w:style>
  <w:style w:type="character" w:styleId="a6">
    <w:name w:val="page number"/>
    <w:basedOn w:val="a0"/>
    <w:rsid w:val="00ED18B3"/>
  </w:style>
  <w:style w:type="character" w:customStyle="1" w:styleId="2">
    <w:name w:val="Основной текст 2 Знак"/>
    <w:link w:val="20"/>
    <w:locked/>
    <w:rsid w:val="00ED18B3"/>
    <w:rPr>
      <w:sz w:val="24"/>
      <w:szCs w:val="24"/>
      <w:lang w:eastAsia="ru-RU"/>
    </w:rPr>
  </w:style>
  <w:style w:type="paragraph" w:styleId="20">
    <w:name w:val="Body Text 2"/>
    <w:basedOn w:val="a"/>
    <w:link w:val="2"/>
    <w:rsid w:val="00ED18B3"/>
    <w:pPr>
      <w:spacing w:after="120" w:line="480" w:lineRule="auto"/>
    </w:pPr>
    <w:rPr>
      <w:rFonts w:asciiTheme="minorHAnsi" w:eastAsiaTheme="minorHAnsi" w:hAnsiTheme="minorHAnsi" w:cstheme="minorBidi"/>
    </w:rPr>
  </w:style>
  <w:style w:type="character" w:customStyle="1" w:styleId="21">
    <w:name w:val="Основной текст 2 Знак1"/>
    <w:basedOn w:val="a0"/>
    <w:uiPriority w:val="99"/>
    <w:semiHidden/>
    <w:rsid w:val="00ED18B3"/>
    <w:rPr>
      <w:rFonts w:ascii="Times New Roman" w:eastAsia="Times New Roman" w:hAnsi="Times New Roman" w:cs="Times New Roman"/>
      <w:sz w:val="24"/>
      <w:szCs w:val="24"/>
      <w:lang w:eastAsia="ru-RU"/>
    </w:rPr>
  </w:style>
  <w:style w:type="paragraph" w:styleId="22">
    <w:name w:val="Body Text Indent 2"/>
    <w:basedOn w:val="a"/>
    <w:link w:val="23"/>
    <w:rsid w:val="00ED18B3"/>
    <w:pPr>
      <w:spacing w:after="120" w:line="480" w:lineRule="auto"/>
      <w:ind w:left="283"/>
    </w:pPr>
  </w:style>
  <w:style w:type="character" w:customStyle="1" w:styleId="23">
    <w:name w:val="Основной текст с отступом 2 Знак"/>
    <w:basedOn w:val="a0"/>
    <w:link w:val="22"/>
    <w:rsid w:val="00ED18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D18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uk-UA"/>
    </w:rPr>
  </w:style>
  <w:style w:type="character" w:customStyle="1" w:styleId="HTML0">
    <w:name w:val="Стандартный HTML Знак"/>
    <w:basedOn w:val="a0"/>
    <w:link w:val="HTML"/>
    <w:uiPriority w:val="99"/>
    <w:rsid w:val="00ED18B3"/>
    <w:rPr>
      <w:rFonts w:ascii="Courier New" w:eastAsia="Times New Roman" w:hAnsi="Courier New" w:cs="Times New Roman"/>
      <w:sz w:val="20"/>
      <w:szCs w:val="20"/>
      <w:lang w:val="uk-UA"/>
    </w:rPr>
  </w:style>
  <w:style w:type="paragraph" w:styleId="a7">
    <w:name w:val="List Paragraph"/>
    <w:basedOn w:val="a"/>
    <w:uiPriority w:val="34"/>
    <w:qFormat/>
    <w:rsid w:val="00ED18B3"/>
    <w:pPr>
      <w:ind w:left="720"/>
      <w:contextualSpacing/>
    </w:pPr>
    <w:rPr>
      <w:rFonts w:ascii="Calibri" w:eastAsia="Calibri" w:hAnsi="Calibri"/>
      <w:sz w:val="22"/>
      <w:szCs w:val="22"/>
      <w:lang w:val="uk-UA" w:eastAsia="en-US"/>
    </w:rPr>
  </w:style>
  <w:style w:type="paragraph" w:styleId="a8">
    <w:name w:val="Body Text"/>
    <w:basedOn w:val="a"/>
    <w:link w:val="a9"/>
    <w:rsid w:val="00ED18B3"/>
    <w:pPr>
      <w:widowControl w:val="0"/>
      <w:spacing w:after="120"/>
    </w:pPr>
    <w:rPr>
      <w:rFonts w:ascii="Times New Roman CYR" w:hAnsi="Times New Roman CYR"/>
      <w:szCs w:val="20"/>
      <w:lang w:val="uk-UA"/>
    </w:rPr>
  </w:style>
  <w:style w:type="character" w:customStyle="1" w:styleId="a9">
    <w:name w:val="Основной текст Знак"/>
    <w:basedOn w:val="a0"/>
    <w:link w:val="a8"/>
    <w:rsid w:val="00ED18B3"/>
    <w:rPr>
      <w:rFonts w:ascii="Times New Roman CYR" w:eastAsia="Times New Roman" w:hAnsi="Times New Roman CYR" w:cs="Times New Roman"/>
      <w:sz w:val="24"/>
      <w:szCs w:val="20"/>
      <w:lang w:val="uk-UA"/>
    </w:rPr>
  </w:style>
  <w:style w:type="character" w:customStyle="1" w:styleId="apple-converted-space">
    <w:name w:val="apple-converted-space"/>
    <w:basedOn w:val="a0"/>
    <w:rsid w:val="00ED18B3"/>
  </w:style>
  <w:style w:type="character" w:customStyle="1" w:styleId="Bodytext">
    <w:name w:val="Body text_"/>
    <w:link w:val="24"/>
    <w:rsid w:val="00ED18B3"/>
    <w:rPr>
      <w:shd w:val="clear" w:color="auto" w:fill="FFFFFF"/>
    </w:rPr>
  </w:style>
  <w:style w:type="paragraph" w:customStyle="1" w:styleId="24">
    <w:name w:val="Основной текст2"/>
    <w:basedOn w:val="a"/>
    <w:link w:val="Bodytext"/>
    <w:rsid w:val="00ED18B3"/>
    <w:pPr>
      <w:shd w:val="clear" w:color="auto" w:fill="FFFFFF"/>
      <w:spacing w:line="0" w:lineRule="atLeast"/>
      <w:jc w:val="right"/>
    </w:pPr>
    <w:rPr>
      <w:rFonts w:asciiTheme="minorHAnsi" w:eastAsiaTheme="minorHAnsi" w:hAnsiTheme="minorHAnsi" w:cstheme="minorBidi"/>
      <w:sz w:val="22"/>
      <w:szCs w:val="22"/>
      <w:lang w:eastAsia="en-US"/>
    </w:rPr>
  </w:style>
  <w:style w:type="table" w:styleId="aa">
    <w:name w:val="Table Grid"/>
    <w:basedOn w:val="a1"/>
    <w:uiPriority w:val="59"/>
    <w:rsid w:val="004F3E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9D07D0"/>
    <w:rPr>
      <w:color w:val="0000FF" w:themeColor="hyperlink"/>
      <w:u w:val="single"/>
    </w:rPr>
  </w:style>
  <w:style w:type="paragraph" w:styleId="ac">
    <w:name w:val="Balloon Text"/>
    <w:basedOn w:val="a"/>
    <w:link w:val="ad"/>
    <w:uiPriority w:val="99"/>
    <w:semiHidden/>
    <w:unhideWhenUsed/>
    <w:rsid w:val="00A40D1A"/>
    <w:rPr>
      <w:rFonts w:ascii="Tahoma" w:hAnsi="Tahoma" w:cs="Tahoma"/>
      <w:sz w:val="16"/>
      <w:szCs w:val="16"/>
    </w:rPr>
  </w:style>
  <w:style w:type="character" w:customStyle="1" w:styleId="ad">
    <w:name w:val="Текст выноски Знак"/>
    <w:basedOn w:val="a0"/>
    <w:link w:val="ac"/>
    <w:uiPriority w:val="99"/>
    <w:semiHidden/>
    <w:rsid w:val="00A40D1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k.gov.u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28</Pages>
  <Words>12922</Words>
  <Characters>73660</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Vannza</Company>
  <LinksUpToDate>false</LinksUpToDate>
  <CharactersWithSpaces>86410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ЛМ</cp:lastModifiedBy>
  <cp:revision>13</cp:revision>
  <cp:lastPrinted>2015-02-18T08:46:00Z</cp:lastPrinted>
  <dcterms:created xsi:type="dcterms:W3CDTF">2015-02-17T09:51:00Z</dcterms:created>
  <dcterms:modified xsi:type="dcterms:W3CDTF">2015-02-19T11:53:00Z</dcterms:modified>
</cp:coreProperties>
</file>